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15B" w14:textId="53F6C336" w:rsidR="00200543" w:rsidRDefault="00200543" w:rsidP="007F7C2B">
      <w:pPr>
        <w:pStyle w:val="Nzev"/>
      </w:pPr>
      <w:r>
        <w:t>KEY CEREMONY (NON-CLASSIFIED PART)</w:t>
      </w:r>
    </w:p>
    <w:p w14:paraId="3E0950F1" w14:textId="77777777" w:rsidR="00200543" w:rsidRDefault="00200543" w:rsidP="007F7C2B">
      <w:pPr>
        <w:pStyle w:val="Nzev"/>
      </w:pPr>
    </w:p>
    <w:p w14:paraId="29C9463D" w14:textId="2E9FA853" w:rsidR="00136728" w:rsidRDefault="007F7C2B" w:rsidP="007F7C2B">
      <w:pPr>
        <w:pStyle w:val="Nzev"/>
      </w:pPr>
      <w:r w:rsidRPr="000C3F06">
        <w:t xml:space="preserve">Key </w:t>
      </w:r>
      <w:r w:rsidR="00753872">
        <w:t xml:space="preserve">management and </w:t>
      </w:r>
      <w:r w:rsidR="000B2664">
        <w:t xml:space="preserve">transport ceremony between </w:t>
      </w:r>
      <w:r w:rsidR="00282F05">
        <w:t>chip</w:t>
      </w:r>
      <w:r w:rsidRPr="000C3F06">
        <w:t xml:space="preserve"> supplier and STC</w:t>
      </w:r>
    </w:p>
    <w:p w14:paraId="33ED93CC" w14:textId="3836D566" w:rsidR="002A67BE" w:rsidRPr="002A67BE" w:rsidRDefault="002A67BE" w:rsidP="002A67BE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2A67BE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Transport key diversification</w:t>
      </w:r>
    </w:p>
    <w:p w14:paraId="29986243" w14:textId="77777777" w:rsidR="007F7C2B" w:rsidRDefault="007F7C2B" w:rsidP="007F7C2B">
      <w:pPr>
        <w:pStyle w:val="Nadpis1"/>
      </w:pPr>
      <w:r>
        <w:t>Preamble</w:t>
      </w:r>
    </w:p>
    <w:p w14:paraId="55FE5E7C" w14:textId="660ED5FD" w:rsidR="007F7C2B" w:rsidRDefault="007F7C2B" w:rsidP="007F7C2B">
      <w:r w:rsidRPr="000C3F06">
        <w:t xml:space="preserve">This document describes transport key ceremony required between STC and </w:t>
      </w:r>
      <w:r w:rsidR="00282F05">
        <w:t>chip</w:t>
      </w:r>
      <w:r w:rsidR="00753872">
        <w:t xml:space="preserve"> supplier and the diversification used.</w:t>
      </w:r>
    </w:p>
    <w:p w14:paraId="1A7B9317" w14:textId="77777777" w:rsidR="007F7C2B" w:rsidRPr="007F7C2B" w:rsidRDefault="007F7C2B" w:rsidP="007F7C2B">
      <w:pPr>
        <w:pStyle w:val="Nadpis1"/>
      </w:pPr>
      <w:r w:rsidRPr="007F7C2B">
        <w:t>Terminology</w:t>
      </w:r>
    </w:p>
    <w:tbl>
      <w:tblPr>
        <w:tblStyle w:val="Svtltabulkaseznamu1zvraznn1"/>
        <w:tblW w:w="0" w:type="auto"/>
        <w:tblLook w:val="0480" w:firstRow="0" w:lastRow="0" w:firstColumn="1" w:lastColumn="0" w:noHBand="0" w:noVBand="1"/>
      </w:tblPr>
      <w:tblGrid>
        <w:gridCol w:w="2830"/>
        <w:gridCol w:w="6232"/>
      </w:tblGrid>
      <w:tr w:rsidR="007F7C2B" w:rsidRPr="007F7C2B" w14:paraId="72D9F72A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1C69D3E" w14:textId="77777777" w:rsidR="007F7C2B" w:rsidRPr="007F7C2B" w:rsidRDefault="007F7C2B" w:rsidP="00D9266E">
            <w:r w:rsidRPr="007F7C2B">
              <w:t>Daughter transport key (TK</w:t>
            </w:r>
            <w:r w:rsidRPr="00772503">
              <w:rPr>
                <w:vertAlign w:val="subscript"/>
              </w:rPr>
              <w:t>ICC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0B8B1CBB" w14:textId="77777777" w:rsidR="007F7C2B" w:rsidRPr="007F7C2B" w:rsidRDefault="007F7C2B" w:rsidP="007F7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Pr="007F7C2B">
              <w:t>pecific card (chip) transport key (diversified using mother transport key and using specific card data (serial chip number for example)</w:t>
            </w:r>
          </w:p>
        </w:tc>
      </w:tr>
      <w:tr w:rsidR="007F7C2B" w:rsidRPr="007F7C2B" w14:paraId="5EDCDE93" w14:textId="77777777" w:rsidTr="00772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EC002B" w14:textId="77777777" w:rsidR="007F7C2B" w:rsidRPr="007F7C2B" w:rsidRDefault="007F7C2B" w:rsidP="00D9266E">
            <w:r w:rsidRPr="007F7C2B">
              <w:t xml:space="preserve">Key diversification </w:t>
            </w:r>
          </w:p>
        </w:tc>
        <w:tc>
          <w:tcPr>
            <w:tcW w:w="6232" w:type="dxa"/>
          </w:tcPr>
          <w:p w14:paraId="2ECF397B" w14:textId="77777777" w:rsidR="007F7C2B" w:rsidRPr="007F7C2B" w:rsidRDefault="007F7C2B" w:rsidP="007F7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7F7C2B">
              <w:t>ew key is generated using mother transport key and specific card data during this process</w:t>
            </w:r>
          </w:p>
        </w:tc>
      </w:tr>
      <w:tr w:rsidR="007F7C2B" w:rsidRPr="007F7C2B" w14:paraId="41E37B7A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A53A4C3" w14:textId="32E82C82" w:rsidR="007F7C2B" w:rsidRPr="007F7C2B" w:rsidRDefault="00282F05" w:rsidP="00D9266E">
            <w:r>
              <w:t>Chip</w:t>
            </w:r>
            <w:r w:rsidRPr="007F7C2B">
              <w:t xml:space="preserve"> </w:t>
            </w:r>
            <w:r w:rsidR="007F7C2B" w:rsidRPr="007F7C2B">
              <w:t>s</w:t>
            </w:r>
            <w:r w:rsidR="000B2664">
              <w:t>upplier (I</w:t>
            </w:r>
            <w:r w:rsidR="007F7C2B" w:rsidRPr="007F7C2B">
              <w:t xml:space="preserve">S) </w:t>
            </w:r>
          </w:p>
        </w:tc>
        <w:tc>
          <w:tcPr>
            <w:tcW w:w="6232" w:type="dxa"/>
          </w:tcPr>
          <w:p w14:paraId="55E4B43D" w14:textId="3FB8C435" w:rsidR="007F7C2B" w:rsidRPr="007F7C2B" w:rsidRDefault="00282F05" w:rsidP="000B2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</w:t>
            </w:r>
            <w:r w:rsidR="000B2664">
              <w:t xml:space="preserve">hip module </w:t>
            </w:r>
            <w:r w:rsidR="007F7C2B" w:rsidRPr="007F7C2B">
              <w:t>supplier</w:t>
            </w:r>
          </w:p>
        </w:tc>
      </w:tr>
      <w:tr w:rsidR="007F7C2B" w:rsidRPr="007F7C2B" w14:paraId="6B88AA8A" w14:textId="77777777" w:rsidTr="00772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F04BFB3" w14:textId="77777777" w:rsidR="007F7C2B" w:rsidRPr="007F7C2B" w:rsidRDefault="007F7C2B" w:rsidP="007F7C2B">
            <w:r w:rsidRPr="007F7C2B">
              <w:t>Key Check Value (KC</w:t>
            </w:r>
            <w:r>
              <w:t>V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043B21B4" w14:textId="77777777" w:rsidR="007F7C2B" w:rsidRPr="007F7C2B" w:rsidRDefault="007F7C2B" w:rsidP="00D926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7F7C2B">
              <w:t>ey value verifying code. This code is used for key identification</w:t>
            </w:r>
          </w:p>
        </w:tc>
      </w:tr>
      <w:tr w:rsidR="007F7C2B" w:rsidRPr="007F7C2B" w14:paraId="3C39AEB5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5035A27" w14:textId="77777777" w:rsidR="007F7C2B" w:rsidRPr="007F7C2B" w:rsidRDefault="007F7C2B" w:rsidP="00D9266E">
            <w:r w:rsidRPr="007F7C2B">
              <w:t>Mother transport key (TK</w:t>
            </w:r>
            <w:r w:rsidRPr="00772503">
              <w:rPr>
                <w:vertAlign w:val="subscript"/>
              </w:rPr>
              <w:t>M</w:t>
            </w:r>
            <w:r w:rsidRPr="007F7C2B">
              <w:t xml:space="preserve">) </w:t>
            </w:r>
          </w:p>
        </w:tc>
        <w:tc>
          <w:tcPr>
            <w:tcW w:w="6232" w:type="dxa"/>
          </w:tcPr>
          <w:p w14:paraId="1CA68B46" w14:textId="5A51E936" w:rsidR="007F7C2B" w:rsidRPr="007F7C2B" w:rsidRDefault="007F7C2B" w:rsidP="00D926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</w:t>
            </w:r>
            <w:r w:rsidRPr="007F7C2B">
              <w:t>ollective transpo</w:t>
            </w:r>
            <w:r w:rsidR="000B2664">
              <w:t xml:space="preserve">rt key for batch of </w:t>
            </w:r>
            <w:r w:rsidR="00282F05">
              <w:t>chips</w:t>
            </w:r>
          </w:p>
        </w:tc>
      </w:tr>
      <w:tr w:rsidR="006F4F4C" w:rsidRPr="007F7C2B" w14:paraId="7F1616C9" w14:textId="77777777" w:rsidTr="00772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30BA751" w14:textId="245FC557" w:rsidR="006F4F4C" w:rsidRDefault="006F4F4C" w:rsidP="006F4F4C">
            <w:r>
              <w:t>E</w:t>
            </w:r>
            <w:r w:rsidR="002A67BE">
              <w:t>D</w:t>
            </w:r>
          </w:p>
        </w:tc>
        <w:tc>
          <w:tcPr>
            <w:tcW w:w="6232" w:type="dxa"/>
          </w:tcPr>
          <w:p w14:paraId="311EA113" w14:textId="0DFAEDFE" w:rsidR="006F4F4C" w:rsidRPr="007F7C2B" w:rsidRDefault="006F4F4C" w:rsidP="006F4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Electronic </w:t>
            </w:r>
            <w:r w:rsidR="002A67BE">
              <w:t>Document</w:t>
            </w:r>
          </w:p>
        </w:tc>
      </w:tr>
      <w:tr w:rsidR="006F4F4C" w:rsidRPr="007F7C2B" w14:paraId="3C2DE7E3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BF02B07" w14:textId="77AD1AE9" w:rsidR="006F4F4C" w:rsidRPr="007F7C2B" w:rsidRDefault="002A67BE" w:rsidP="006F4F4C">
            <w:r>
              <w:t>ED</w:t>
            </w:r>
            <w:r w:rsidR="006F4F4C" w:rsidRPr="007F7C2B">
              <w:t xml:space="preserve"> issuer (MOI) </w:t>
            </w:r>
          </w:p>
        </w:tc>
        <w:tc>
          <w:tcPr>
            <w:tcW w:w="6232" w:type="dxa"/>
          </w:tcPr>
          <w:p w14:paraId="17AF53C8" w14:textId="68FA2359" w:rsidR="006F4F4C" w:rsidRPr="007F7C2B" w:rsidRDefault="006F4F4C" w:rsidP="006F4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F7C2B">
              <w:t xml:space="preserve">Issuer of </w:t>
            </w:r>
            <w:r w:rsidR="002A67BE">
              <w:t>ED</w:t>
            </w:r>
            <w:r w:rsidRPr="007F7C2B">
              <w:t xml:space="preserve"> is Ministry of Interior.</w:t>
            </w:r>
          </w:p>
        </w:tc>
      </w:tr>
      <w:tr w:rsidR="006F4F4C" w:rsidRPr="007F7C2B" w14:paraId="7E9DB36D" w14:textId="77777777" w:rsidTr="00772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825CD33" w14:textId="7A642638" w:rsidR="006F4F4C" w:rsidRPr="007F7C2B" w:rsidRDefault="002A67BE" w:rsidP="006F4F4C">
            <w:r>
              <w:t>ED</w:t>
            </w:r>
            <w:r w:rsidR="006F4F4C" w:rsidRPr="007F7C2B">
              <w:t xml:space="preserve"> producer (STC) </w:t>
            </w:r>
          </w:p>
        </w:tc>
        <w:tc>
          <w:tcPr>
            <w:tcW w:w="6232" w:type="dxa"/>
          </w:tcPr>
          <w:p w14:paraId="6D3E0048" w14:textId="23185E78" w:rsidR="006F4F4C" w:rsidRPr="007F7C2B" w:rsidRDefault="006F4F4C" w:rsidP="006F4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2B">
              <w:t xml:space="preserve">Producer of </w:t>
            </w:r>
            <w:r w:rsidR="002A67BE">
              <w:t>ED</w:t>
            </w:r>
            <w:r w:rsidRPr="007F7C2B">
              <w:t xml:space="preserve"> (embedding, security printing, and personalization) is State Printing Works of Securities.</w:t>
            </w:r>
          </w:p>
        </w:tc>
      </w:tr>
      <w:tr w:rsidR="006F4F4C" w:rsidRPr="007F7C2B" w14:paraId="2C3F7B1E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2F964BF" w14:textId="77777777" w:rsidR="006F4F4C" w:rsidRPr="007F7C2B" w:rsidRDefault="006F4F4C" w:rsidP="006F4F4C">
            <w:r w:rsidRPr="007F7C2B">
              <w:t xml:space="preserve">Zone Master Key (ZMK) </w:t>
            </w:r>
          </w:p>
        </w:tc>
        <w:tc>
          <w:tcPr>
            <w:tcW w:w="6232" w:type="dxa"/>
          </w:tcPr>
          <w:p w14:paraId="349AA883" w14:textId="75BBD638" w:rsidR="006F4F4C" w:rsidRPr="007F7C2B" w:rsidRDefault="006F4F4C" w:rsidP="006F4F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</w:t>
            </w:r>
            <w:r w:rsidRPr="007F7C2B">
              <w:t xml:space="preserve">his key is securing transport of </w:t>
            </w:r>
            <w:r>
              <w:t xml:space="preserve">Mother </w:t>
            </w:r>
            <w:r w:rsidRPr="007F7C2B">
              <w:t xml:space="preserve">transport keys between STC and </w:t>
            </w:r>
            <w:r w:rsidR="00282F05">
              <w:t>chip</w:t>
            </w:r>
            <w:r w:rsidRPr="007F7C2B">
              <w:t xml:space="preserve"> supplier.</w:t>
            </w:r>
          </w:p>
        </w:tc>
      </w:tr>
      <w:tr w:rsidR="006F4F4C" w:rsidRPr="007F7C2B" w14:paraId="0B2F0949" w14:textId="77777777" w:rsidTr="00772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5840FC2" w14:textId="579F2EE7" w:rsidR="006F4F4C" w:rsidRPr="007F7C2B" w:rsidRDefault="006F4F4C" w:rsidP="006F4F4C"/>
        </w:tc>
        <w:tc>
          <w:tcPr>
            <w:tcW w:w="6232" w:type="dxa"/>
          </w:tcPr>
          <w:p w14:paraId="465D7A71" w14:textId="08A907DC" w:rsidR="006F4F4C" w:rsidRDefault="006F4F4C" w:rsidP="006F4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B782AC" w14:textId="77777777" w:rsidR="007F7C2B" w:rsidRPr="007F7C2B" w:rsidRDefault="007F7C2B" w:rsidP="007F7C2B">
      <w:pPr>
        <w:pStyle w:val="Nadpis1"/>
      </w:pPr>
      <w:r w:rsidRPr="000C3F06">
        <w:t>Key ceremony description</w:t>
      </w:r>
    </w:p>
    <w:p w14:paraId="1E1CF2AD" w14:textId="77777777" w:rsidR="005B220B" w:rsidRDefault="005B220B" w:rsidP="005B220B">
      <w:r w:rsidRPr="000C3F06">
        <w:t>Key ceremony description is based on following basis:</w:t>
      </w:r>
    </w:p>
    <w:p w14:paraId="5796A9CB" w14:textId="19CD50FB" w:rsidR="005B220B" w:rsidRPr="005B220B" w:rsidRDefault="000B2664" w:rsidP="005B220B">
      <w:pPr>
        <w:pStyle w:val="Odstavecseseznamem"/>
        <w:numPr>
          <w:ilvl w:val="0"/>
          <w:numId w:val="3"/>
        </w:numPr>
      </w:pPr>
      <w:r>
        <w:t xml:space="preserve">ZMK is generated by </w:t>
      </w:r>
      <w:r w:rsidR="00282F05">
        <w:t>chip</w:t>
      </w:r>
      <w:r>
        <w:t xml:space="preserve"> supplier.</w:t>
      </w:r>
    </w:p>
    <w:p w14:paraId="49FCAD82" w14:textId="25B7707C" w:rsidR="005B220B" w:rsidRPr="005B220B" w:rsidRDefault="005B220B" w:rsidP="005B220B">
      <w:pPr>
        <w:pStyle w:val="Odstavecseseznamem"/>
        <w:numPr>
          <w:ilvl w:val="0"/>
          <w:numId w:val="3"/>
        </w:numPr>
      </w:pPr>
      <w:r w:rsidRPr="005B220B">
        <w:t>Mother t</w:t>
      </w:r>
      <w:r w:rsidR="006F4F4C">
        <w:t xml:space="preserve">ransport key is generated by </w:t>
      </w:r>
      <w:r w:rsidR="00282F05">
        <w:t>chip</w:t>
      </w:r>
      <w:r w:rsidR="006F4F4C">
        <w:t xml:space="preserve"> supplier</w:t>
      </w:r>
      <w:r w:rsidRPr="005B220B">
        <w:t>.</w:t>
      </w:r>
    </w:p>
    <w:p w14:paraId="7D99291E" w14:textId="4F0A8368" w:rsidR="005B220B" w:rsidRPr="005B220B" w:rsidRDefault="00282F05" w:rsidP="005B220B">
      <w:pPr>
        <w:pStyle w:val="Odstavecseseznamem"/>
        <w:numPr>
          <w:ilvl w:val="0"/>
          <w:numId w:val="3"/>
        </w:numPr>
      </w:pPr>
      <w:r>
        <w:t>Chip</w:t>
      </w:r>
      <w:r w:rsidR="005B220B" w:rsidRPr="005B220B">
        <w:t xml:space="preserve"> s</w:t>
      </w:r>
      <w:r w:rsidR="000B2664">
        <w:t xml:space="preserve">upplier initializes the </w:t>
      </w:r>
      <w:r>
        <w:t>chips</w:t>
      </w:r>
      <w:r w:rsidR="005B220B" w:rsidRPr="005B220B">
        <w:t xml:space="preserve"> using daughter transport keys that are derived from collective mother transport key</w:t>
      </w:r>
      <w:r w:rsidR="00772503">
        <w:t xml:space="preserve"> (TK</w:t>
      </w:r>
      <w:r w:rsidR="00772503" w:rsidRPr="00772503">
        <w:rPr>
          <w:vertAlign w:val="subscript"/>
        </w:rPr>
        <w:t>M</w:t>
      </w:r>
      <w:r w:rsidR="00772503">
        <w:t>)</w:t>
      </w:r>
      <w:r w:rsidR="005B220B" w:rsidRPr="005B220B">
        <w:t xml:space="preserve">. </w:t>
      </w:r>
    </w:p>
    <w:p w14:paraId="77CB5C61" w14:textId="58E2C8CF" w:rsidR="005B220B" w:rsidRPr="005B220B" w:rsidRDefault="00282F05" w:rsidP="005B220B">
      <w:pPr>
        <w:pStyle w:val="Odstavecseseznamem"/>
        <w:numPr>
          <w:ilvl w:val="0"/>
          <w:numId w:val="3"/>
        </w:numPr>
      </w:pPr>
      <w:r>
        <w:t>Chip</w:t>
      </w:r>
      <w:r w:rsidR="005B220B" w:rsidRPr="005B220B">
        <w:t xml:space="preserve"> supplier writes </w:t>
      </w:r>
      <w:proofErr w:type="gramStart"/>
      <w:r w:rsidR="005B220B" w:rsidRPr="005B220B">
        <w:t>in to</w:t>
      </w:r>
      <w:proofErr w:type="gramEnd"/>
      <w:r w:rsidR="005B220B" w:rsidRPr="005B220B">
        <w:t xml:space="preserve"> the </w:t>
      </w:r>
      <w:r>
        <w:t>chip</w:t>
      </w:r>
      <w:r w:rsidR="005B220B" w:rsidRPr="005B220B">
        <w:t xml:space="preserve"> specific data during initialization. Those data are specifying used mother transport key</w:t>
      </w:r>
      <w:r w:rsidR="00772503">
        <w:t xml:space="preserve"> (TK</w:t>
      </w:r>
      <w:r w:rsidR="00772503" w:rsidRPr="00772503">
        <w:rPr>
          <w:vertAlign w:val="subscript"/>
        </w:rPr>
        <w:t>M</w:t>
      </w:r>
      <w:r w:rsidR="00772503">
        <w:t>)</w:t>
      </w:r>
      <w:r w:rsidR="005B220B" w:rsidRPr="005B220B">
        <w:t>.</w:t>
      </w:r>
    </w:p>
    <w:p w14:paraId="4FA3F870" w14:textId="14A7B050" w:rsidR="00772503" w:rsidRPr="00772503" w:rsidRDefault="00772503" w:rsidP="00772503">
      <w:r>
        <w:t xml:space="preserve">ZMK and </w:t>
      </w:r>
      <w:r w:rsidRPr="00772503">
        <w:t>Key</w:t>
      </w:r>
      <w:r>
        <w:t>s</w:t>
      </w:r>
      <w:r w:rsidR="000B2664">
        <w:t xml:space="preserve"> between </w:t>
      </w:r>
      <w:r w:rsidR="00282F05">
        <w:t>chip</w:t>
      </w:r>
      <w:r w:rsidRPr="00772503">
        <w:t xml:space="preserve"> supplie</w:t>
      </w:r>
      <w:r w:rsidR="000459A6">
        <w:t>r and E</w:t>
      </w:r>
      <w:r w:rsidR="00BF0171">
        <w:t>D</w:t>
      </w:r>
      <w:r w:rsidRPr="00772503">
        <w:t xml:space="preserve"> producer are exchanged using Key Ceremony.</w:t>
      </w:r>
    </w:p>
    <w:p w14:paraId="607EBC9F" w14:textId="77777777" w:rsidR="00772503" w:rsidRPr="000C3F06" w:rsidRDefault="00772503" w:rsidP="00772503">
      <w:pPr>
        <w:pStyle w:val="Nadpis2"/>
        <w:keepLines w:val="0"/>
        <w:tabs>
          <w:tab w:val="num" w:pos="576"/>
        </w:tabs>
        <w:spacing w:before="240" w:after="60" w:line="240" w:lineRule="auto"/>
      </w:pPr>
      <w:r w:rsidRPr="000C3F06">
        <w:t>ZMK key ceremony</w:t>
      </w:r>
    </w:p>
    <w:p w14:paraId="79171B17" w14:textId="19950E1E" w:rsidR="005B220B" w:rsidRPr="000C3F06" w:rsidRDefault="005B220B" w:rsidP="005B220B">
      <w:r w:rsidRPr="000C3F06">
        <w:t>Zone Master Key (</w:t>
      </w:r>
      <w:r w:rsidR="000B2664">
        <w:t xml:space="preserve">ZMK) is generated by </w:t>
      </w:r>
      <w:r w:rsidR="00282F05">
        <w:t>chip</w:t>
      </w:r>
      <w:r w:rsidRPr="000C3F06">
        <w:t xml:space="preserve"> supplier. ZMK is sp</w:t>
      </w:r>
      <w:r w:rsidR="00D51EAE">
        <w:t>l</w:t>
      </w:r>
      <w:r w:rsidRPr="000C3F06">
        <w:t>it in to 3 parts that are distributed</w:t>
      </w:r>
      <w:r w:rsidR="00AF4AAC">
        <w:t xml:space="preserve"> and shipped in different dates</w:t>
      </w:r>
      <w:r w:rsidRPr="000C3F06">
        <w:t xml:space="preserve"> to </w:t>
      </w:r>
      <w:r w:rsidR="000459A6">
        <w:t>ERP</w:t>
      </w:r>
      <w:r w:rsidRPr="000C3F06">
        <w:t xml:space="preserve"> producer in following way:</w:t>
      </w:r>
    </w:p>
    <w:p w14:paraId="067740D0" w14:textId="2398623C" w:rsidR="00772503" w:rsidRPr="00772503" w:rsidRDefault="00772503" w:rsidP="00772503">
      <w:pPr>
        <w:pStyle w:val="Odstavecseseznamem"/>
        <w:numPr>
          <w:ilvl w:val="0"/>
          <w:numId w:val="6"/>
        </w:numPr>
      </w:pPr>
      <w:r w:rsidRPr="00772503">
        <w:lastRenderedPageBreak/>
        <w:t xml:space="preserve">Partial key ZMK 1 is send to the key custodian </w:t>
      </w:r>
      <w:smartTag w:uri="urn:schemas-microsoft-com:office:smarttags" w:element="metricconverter">
        <w:smartTagPr>
          <w:attr w:name="ProductID" w:val="1, in"/>
        </w:smartTagPr>
        <w:r w:rsidRPr="00772503">
          <w:t>1, in</w:t>
        </w:r>
      </w:smartTag>
      <w:r w:rsidRPr="00772503">
        <w:t xml:space="preserve"> a tamper proofed sealed envelope</w:t>
      </w:r>
      <w:r w:rsidR="00AF4AAC">
        <w:t xml:space="preserve"> (Courier A)</w:t>
      </w:r>
      <w:r w:rsidRPr="00772503">
        <w:t xml:space="preserve"> </w:t>
      </w:r>
    </w:p>
    <w:p w14:paraId="27FE1DFE" w14:textId="3BA50972" w:rsidR="00772503" w:rsidRPr="00772503" w:rsidRDefault="00772503" w:rsidP="00772503">
      <w:pPr>
        <w:pStyle w:val="Odstavecseseznamem"/>
        <w:numPr>
          <w:ilvl w:val="0"/>
          <w:numId w:val="6"/>
        </w:numPr>
      </w:pPr>
      <w:r w:rsidRPr="00772503">
        <w:t>Parti</w:t>
      </w:r>
      <w:r w:rsidR="00AF4AAC">
        <w:t>al key ZMK 2 is send to the key custodian 2</w:t>
      </w:r>
      <w:r w:rsidR="00AF4AAC" w:rsidRPr="00772503">
        <w:t>, in a tamper proofed sealed envelope</w:t>
      </w:r>
      <w:r w:rsidR="00AF4AAC">
        <w:t xml:space="preserve"> (Courier B)</w:t>
      </w:r>
    </w:p>
    <w:p w14:paraId="5AD1561D" w14:textId="39C63621" w:rsidR="00772503" w:rsidRPr="00772503" w:rsidRDefault="00772503" w:rsidP="00772503">
      <w:pPr>
        <w:pStyle w:val="Odstavecseseznamem"/>
        <w:numPr>
          <w:ilvl w:val="0"/>
          <w:numId w:val="6"/>
        </w:numPr>
      </w:pPr>
      <w:r w:rsidRPr="00772503">
        <w:t>Partia</w:t>
      </w:r>
      <w:r w:rsidR="00AF4AAC">
        <w:t>l key ZMK 3 is send to the key custodian 3</w:t>
      </w:r>
      <w:r w:rsidR="00AF4AAC" w:rsidRPr="00772503">
        <w:t>, in a tamper proofed sealed envelope</w:t>
      </w:r>
      <w:r w:rsidR="00AF4AAC">
        <w:t xml:space="preserve"> (Courier C)</w:t>
      </w:r>
    </w:p>
    <w:p w14:paraId="2BE18342" w14:textId="77777777" w:rsidR="00772503" w:rsidRPr="000C3F06" w:rsidRDefault="00772503" w:rsidP="00772503">
      <w:pPr>
        <w:pStyle w:val="Nadpis2"/>
        <w:keepLines w:val="0"/>
        <w:tabs>
          <w:tab w:val="num" w:pos="576"/>
        </w:tabs>
        <w:spacing w:before="240" w:after="60" w:line="240" w:lineRule="auto"/>
      </w:pPr>
      <w:r w:rsidRPr="000C3F06">
        <w:t>TK</w:t>
      </w:r>
      <w:r w:rsidRPr="000C3F06">
        <w:rPr>
          <w:vertAlign w:val="subscript"/>
        </w:rPr>
        <w:t>M</w:t>
      </w:r>
      <w:r w:rsidRPr="000C3F06">
        <w:t xml:space="preserve"> key ceremony</w:t>
      </w:r>
    </w:p>
    <w:p w14:paraId="057543F6" w14:textId="721EDCB0" w:rsidR="00772503" w:rsidRPr="00772503" w:rsidRDefault="00772503" w:rsidP="00772503">
      <w:r w:rsidRPr="00772503">
        <w:t>Mother transport key (TK</w:t>
      </w:r>
      <w:r w:rsidRPr="00772503">
        <w:rPr>
          <w:vertAlign w:val="subscript"/>
        </w:rPr>
        <w:t>M</w:t>
      </w:r>
      <w:r w:rsidR="006F4F4C">
        <w:t xml:space="preserve">) is generated in HSM of </w:t>
      </w:r>
      <w:r w:rsidR="00282F05">
        <w:t>chip</w:t>
      </w:r>
      <w:r w:rsidR="006F4F4C">
        <w:t xml:space="preserve"> supplier</w:t>
      </w:r>
      <w:r w:rsidRPr="00772503">
        <w:t>. TK</w:t>
      </w:r>
      <w:r w:rsidRPr="00772503">
        <w:rPr>
          <w:vertAlign w:val="subscript"/>
        </w:rPr>
        <w:t>M</w:t>
      </w:r>
      <w:r w:rsidRPr="00772503">
        <w:t xml:space="preserve"> is encrypted using ZM</w:t>
      </w:r>
      <w:r w:rsidR="006F4F4C">
        <w:t>K and transported to E</w:t>
      </w:r>
      <w:r w:rsidR="00BF0171">
        <w:t>D</w:t>
      </w:r>
      <w:r w:rsidR="006F4F4C">
        <w:t xml:space="preserve"> producer</w:t>
      </w:r>
      <w:r w:rsidRPr="00772503">
        <w:t>.</w:t>
      </w:r>
    </w:p>
    <w:p w14:paraId="7EBCE4B1" w14:textId="77777777" w:rsidR="00772503" w:rsidRPr="000C3F06" w:rsidRDefault="00772503" w:rsidP="00772503">
      <w:pPr>
        <w:pStyle w:val="Nadpis2"/>
        <w:keepLines w:val="0"/>
        <w:tabs>
          <w:tab w:val="num" w:pos="576"/>
        </w:tabs>
        <w:spacing w:before="240" w:after="60" w:line="240" w:lineRule="auto"/>
      </w:pPr>
      <w:r w:rsidRPr="000C3F06">
        <w:t>Key exchange technical description</w:t>
      </w:r>
    </w:p>
    <w:p w14:paraId="2F9E6093" w14:textId="77777777" w:rsidR="007F7C2B" w:rsidRPr="00772503" w:rsidRDefault="00772503" w:rsidP="00772503">
      <w:r w:rsidRPr="00772503">
        <w:t>Used cryptographic terminology is summarized in following table:</w:t>
      </w:r>
    </w:p>
    <w:tbl>
      <w:tblPr>
        <w:tblStyle w:val="Svtltabulkaseznamu1zvraznn1"/>
        <w:tblW w:w="0" w:type="auto"/>
        <w:tblLook w:val="0420" w:firstRow="1" w:lastRow="0" w:firstColumn="0" w:lastColumn="0" w:noHBand="0" w:noVBand="1"/>
      </w:tblPr>
      <w:tblGrid>
        <w:gridCol w:w="1555"/>
        <w:gridCol w:w="7507"/>
      </w:tblGrid>
      <w:tr w:rsidR="00772503" w14:paraId="2A72288C" w14:textId="77777777" w:rsidTr="00772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69EBAE0F" w14:textId="77777777" w:rsidR="00772503" w:rsidRDefault="00772503" w:rsidP="00772503">
            <w:r>
              <w:t>Term</w:t>
            </w:r>
          </w:p>
        </w:tc>
        <w:tc>
          <w:tcPr>
            <w:tcW w:w="7507" w:type="dxa"/>
          </w:tcPr>
          <w:p w14:paraId="11815A4E" w14:textId="77777777" w:rsidR="00772503" w:rsidRDefault="00772503" w:rsidP="00772503">
            <w:r>
              <w:t>Definition</w:t>
            </w:r>
          </w:p>
        </w:tc>
      </w:tr>
      <w:tr w:rsidR="00772503" w:rsidRPr="000C3F06" w14:paraId="3E687B6E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788A3DE6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ZMK</w:t>
            </w:r>
          </w:p>
        </w:tc>
        <w:tc>
          <w:tcPr>
            <w:tcW w:w="7507" w:type="dxa"/>
          </w:tcPr>
          <w:p w14:paraId="6A75A5DA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Zone Master Key</w:t>
            </w:r>
          </w:p>
        </w:tc>
      </w:tr>
      <w:tr w:rsidR="00772503" w:rsidRPr="000C3F06" w14:paraId="4D502060" w14:textId="77777777" w:rsidTr="00772503">
        <w:tc>
          <w:tcPr>
            <w:tcW w:w="1555" w:type="dxa"/>
          </w:tcPr>
          <w:p w14:paraId="4953FFA1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TK</w:t>
            </w:r>
            <w:r w:rsidRPr="000C3F06">
              <w:rPr>
                <w:vertAlign w:val="subscript"/>
                <w:lang w:val="en-US"/>
              </w:rPr>
              <w:t>M</w:t>
            </w:r>
          </w:p>
        </w:tc>
        <w:tc>
          <w:tcPr>
            <w:tcW w:w="7507" w:type="dxa"/>
          </w:tcPr>
          <w:p w14:paraId="3682A712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Mother transport key</w:t>
            </w:r>
          </w:p>
        </w:tc>
      </w:tr>
      <w:tr w:rsidR="00772503" w:rsidRPr="000C3F06" w14:paraId="4070EA3F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15F6DD9E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TK</w:t>
            </w:r>
            <w:r w:rsidRPr="000C3F06">
              <w:rPr>
                <w:vertAlign w:val="subscript"/>
                <w:lang w:val="en-US"/>
              </w:rPr>
              <w:t>M</w:t>
            </w:r>
            <w:r w:rsidRPr="000C3F06">
              <w:rPr>
                <w:lang w:val="en-US"/>
              </w:rPr>
              <w:t>´</w:t>
            </w:r>
          </w:p>
        </w:tc>
        <w:tc>
          <w:tcPr>
            <w:tcW w:w="7507" w:type="dxa"/>
          </w:tcPr>
          <w:p w14:paraId="3AA0A89A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Encrypted mother transport key</w:t>
            </w:r>
          </w:p>
        </w:tc>
      </w:tr>
      <w:tr w:rsidR="00772503" w:rsidRPr="000C3F06" w14:paraId="5D29D14C" w14:textId="77777777" w:rsidTr="00772503">
        <w:tc>
          <w:tcPr>
            <w:tcW w:w="1555" w:type="dxa"/>
          </w:tcPr>
          <w:p w14:paraId="46D7459C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TK</w:t>
            </w:r>
            <w:r w:rsidRPr="000C3F06">
              <w:rPr>
                <w:vertAlign w:val="subscript"/>
                <w:lang w:val="en-US"/>
              </w:rPr>
              <w:t>ICC/TYPE</w:t>
            </w:r>
          </w:p>
        </w:tc>
        <w:tc>
          <w:tcPr>
            <w:tcW w:w="7507" w:type="dxa"/>
          </w:tcPr>
          <w:p w14:paraId="4B963987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Card specific daughter transport key</w:t>
            </w:r>
          </w:p>
        </w:tc>
      </w:tr>
      <w:tr w:rsidR="00772503" w:rsidRPr="000C3F06" w14:paraId="117FC117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284F47F9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</w:t>
            </w:r>
            <w:r w:rsidRPr="000C3F06">
              <w:rPr>
                <w:vertAlign w:val="subscript"/>
                <w:lang w:val="en-US"/>
              </w:rPr>
              <w:t>KEY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0488DC80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Encrypted DATA  using key (</w:t>
            </w:r>
            <w:r>
              <w:rPr>
                <w:lang w:val="en-US"/>
              </w:rPr>
              <w:t>AES256</w:t>
            </w:r>
            <w:r w:rsidRPr="000C3F06">
              <w:rPr>
                <w:lang w:val="en-US"/>
              </w:rPr>
              <w:t xml:space="preserve"> ECB encryption)</w:t>
            </w:r>
          </w:p>
        </w:tc>
      </w:tr>
      <w:tr w:rsidR="00772503" w:rsidRPr="000C3F06" w14:paraId="4C5FAEAE" w14:textId="77777777" w:rsidTr="00772503">
        <w:tc>
          <w:tcPr>
            <w:tcW w:w="1555" w:type="dxa"/>
          </w:tcPr>
          <w:p w14:paraId="6D1F57BC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</w:t>
            </w:r>
            <w:r w:rsidRPr="000C3F06">
              <w:rPr>
                <w:vertAlign w:val="subscript"/>
                <w:lang w:val="en-US"/>
              </w:rPr>
              <w:t>KEY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6675B2F8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DATA decryption using key (</w:t>
            </w:r>
            <w:r>
              <w:rPr>
                <w:lang w:val="en-US"/>
              </w:rPr>
              <w:t>AES256</w:t>
            </w:r>
            <w:r w:rsidRPr="000C3F06">
              <w:rPr>
                <w:lang w:val="en-US"/>
              </w:rPr>
              <w:t xml:space="preserve"> ECB encryption)</w:t>
            </w:r>
          </w:p>
        </w:tc>
      </w:tr>
      <w:tr w:rsidR="00772503" w:rsidRPr="000C3F06" w14:paraId="44E67B4C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0DBD3A35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(+)</w:t>
            </w:r>
          </w:p>
        </w:tc>
        <w:tc>
          <w:tcPr>
            <w:tcW w:w="7507" w:type="dxa"/>
          </w:tcPr>
          <w:p w14:paraId="2F6EB36F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XOR (exclusive OR) </w:t>
            </w:r>
          </w:p>
        </w:tc>
      </w:tr>
      <w:tr w:rsidR="00772503" w:rsidRPr="000C3F06" w14:paraId="7E77B620" w14:textId="77777777" w:rsidTr="00772503">
        <w:tc>
          <w:tcPr>
            <w:tcW w:w="1555" w:type="dxa"/>
          </w:tcPr>
          <w:p w14:paraId="5914E182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||</w:t>
            </w:r>
          </w:p>
        </w:tc>
        <w:tc>
          <w:tcPr>
            <w:tcW w:w="7507" w:type="dxa"/>
          </w:tcPr>
          <w:p w14:paraId="111C1C55" w14:textId="0349E9DF" w:rsidR="00772503" w:rsidRPr="000C3F06" w:rsidRDefault="00772503" w:rsidP="00A26A61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Data </w:t>
            </w:r>
            <w:r w:rsidR="00A26A61">
              <w:rPr>
                <w:lang w:val="en-US"/>
              </w:rPr>
              <w:t>concatenation</w:t>
            </w:r>
          </w:p>
        </w:tc>
      </w:tr>
      <w:tr w:rsidR="00772503" w:rsidRPr="000C3F06" w14:paraId="523CE6DF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5192F43E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AES256</w:t>
            </w:r>
          </w:p>
        </w:tc>
        <w:tc>
          <w:tcPr>
            <w:tcW w:w="7507" w:type="dxa"/>
          </w:tcPr>
          <w:p w14:paraId="0DB0C9DD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AES 256 bit</w:t>
            </w:r>
            <w:r w:rsidRPr="000C3F06">
              <w:rPr>
                <w:lang w:val="en-US"/>
              </w:rPr>
              <w:t xml:space="preserve"> symmetric encryption algorithm</w:t>
            </w:r>
          </w:p>
        </w:tc>
      </w:tr>
      <w:tr w:rsidR="00772503" w:rsidRPr="000C3F06" w14:paraId="64F62100" w14:textId="77777777" w:rsidTr="00772503">
        <w:tc>
          <w:tcPr>
            <w:tcW w:w="1555" w:type="dxa"/>
          </w:tcPr>
          <w:p w14:paraId="0571CCB6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RND(COUNT)</w:t>
            </w:r>
          </w:p>
        </w:tc>
        <w:tc>
          <w:tcPr>
            <w:tcW w:w="7507" w:type="dxa"/>
          </w:tcPr>
          <w:p w14:paraId="79C71178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Buffer containing COUNT</w:t>
            </w:r>
            <w:r w:rsidRPr="000C3F06">
              <w:rPr>
                <w:lang w:val="en-US"/>
              </w:rPr>
              <w:t xml:space="preserve"> random bytes</w:t>
            </w:r>
          </w:p>
        </w:tc>
      </w:tr>
      <w:tr w:rsidR="00772503" w:rsidRPr="000C3F06" w14:paraId="66453C63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515CF94E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ZERO(COUNT)</w:t>
            </w:r>
          </w:p>
        </w:tc>
        <w:tc>
          <w:tcPr>
            <w:tcW w:w="7507" w:type="dxa"/>
          </w:tcPr>
          <w:p w14:paraId="76D50C49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Buffer of COUNT</w:t>
            </w:r>
            <w:r w:rsidRPr="000C3F06">
              <w:rPr>
                <w:lang w:val="en-US"/>
              </w:rPr>
              <w:t xml:space="preserve"> zero bytes</w:t>
            </w:r>
          </w:p>
        </w:tc>
      </w:tr>
      <w:tr w:rsidR="00772503" w:rsidRPr="000C3F06" w14:paraId="013D60E8" w14:textId="77777777" w:rsidTr="00772503">
        <w:tc>
          <w:tcPr>
            <w:tcW w:w="1555" w:type="dxa"/>
          </w:tcPr>
          <w:p w14:paraId="092A8327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?=?</w:t>
            </w:r>
          </w:p>
        </w:tc>
        <w:tc>
          <w:tcPr>
            <w:tcW w:w="7507" w:type="dxa"/>
          </w:tcPr>
          <w:p w14:paraId="3EF612D6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Compares left and right operand </w:t>
            </w:r>
          </w:p>
        </w:tc>
      </w:tr>
      <w:tr w:rsidR="00772503" w:rsidRPr="000C3F06" w14:paraId="37C5830D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2ABB4A7F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=</w:t>
            </w:r>
          </w:p>
        </w:tc>
        <w:tc>
          <w:tcPr>
            <w:tcW w:w="7507" w:type="dxa"/>
          </w:tcPr>
          <w:p w14:paraId="6E25B60A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Equals left value to right value</w:t>
            </w:r>
          </w:p>
        </w:tc>
      </w:tr>
      <w:tr w:rsidR="00772503" w:rsidRPr="000C3F06" w14:paraId="4BCBB53C" w14:textId="77777777" w:rsidTr="00772503">
        <w:tc>
          <w:tcPr>
            <w:tcW w:w="1555" w:type="dxa"/>
          </w:tcPr>
          <w:p w14:paraId="2F414AB0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KC</w:t>
            </w:r>
            <w:r>
              <w:rPr>
                <w:lang w:val="en-US"/>
              </w:rPr>
              <w:t>V</w:t>
            </w:r>
          </w:p>
        </w:tc>
        <w:tc>
          <w:tcPr>
            <w:tcW w:w="7507" w:type="dxa"/>
          </w:tcPr>
          <w:p w14:paraId="76DB07EB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Key Check Value– key value verifying code, is used to verify ZMK and TK</w:t>
            </w:r>
            <w:r w:rsidRPr="000C3F06">
              <w:rPr>
                <w:vertAlign w:val="subscript"/>
                <w:lang w:val="en-US"/>
              </w:rPr>
              <w:t>M</w:t>
            </w:r>
            <w:r w:rsidRPr="000C3F06">
              <w:rPr>
                <w:lang w:val="en-US"/>
              </w:rPr>
              <w:t xml:space="preserve">´ using encrypted zero </w:t>
            </w:r>
            <w:r>
              <w:rPr>
                <w:lang w:val="en-US"/>
              </w:rPr>
              <w:t>buffer</w:t>
            </w:r>
          </w:p>
        </w:tc>
      </w:tr>
      <w:tr w:rsidR="00772503" w:rsidRPr="000C3F06" w14:paraId="678A8644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60F4AA2B" w14:textId="2943424B" w:rsidR="00772503" w:rsidRPr="000C3F06" w:rsidRDefault="00772503" w:rsidP="00710F9B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DIV</w:t>
            </w:r>
            <w:r w:rsidRPr="000C3F06">
              <w:rPr>
                <w:vertAlign w:val="subscript"/>
                <w:lang w:val="en-US"/>
              </w:rPr>
              <w:t>KEY</w:t>
            </w:r>
            <w:r w:rsidRPr="000C3F06">
              <w:rPr>
                <w:lang w:val="en-US"/>
              </w:rPr>
              <w:t>(</w:t>
            </w:r>
            <w:r w:rsidR="008253C3">
              <w:rPr>
                <w:lang w:val="en-US"/>
              </w:rPr>
              <w:t>I,</w:t>
            </w:r>
            <w:r w:rsidRPr="000C3F06">
              <w:rPr>
                <w:lang w:val="en-US"/>
              </w:rPr>
              <w:t>DATA)</w:t>
            </w:r>
          </w:p>
        </w:tc>
        <w:tc>
          <w:tcPr>
            <w:tcW w:w="7507" w:type="dxa"/>
          </w:tcPr>
          <w:p w14:paraId="1D761313" w14:textId="77777777" w:rsidR="00772503" w:rsidRDefault="00772503" w:rsidP="00FB7DC2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Diversification of KEY </w:t>
            </w:r>
            <w:proofErr w:type="spellStart"/>
            <w:r w:rsidRPr="000C3F06">
              <w:rPr>
                <w:lang w:val="en-US"/>
              </w:rPr>
              <w:t>key</w:t>
            </w:r>
            <w:proofErr w:type="spellEnd"/>
            <w:r w:rsidRPr="000C3F06">
              <w:rPr>
                <w:lang w:val="en-US"/>
              </w:rPr>
              <w:t xml:space="preserve"> using diversification data </w:t>
            </w:r>
            <w:proofErr w:type="spellStart"/>
            <w:r w:rsidRPr="000C3F06">
              <w:rPr>
                <w:lang w:val="en-US"/>
              </w:rPr>
              <w:t>DATA</w:t>
            </w:r>
            <w:proofErr w:type="spellEnd"/>
            <w:r>
              <w:rPr>
                <w:lang w:val="en-US"/>
              </w:rPr>
              <w:t>.</w:t>
            </w:r>
            <w:r w:rsidRPr="000C3F06">
              <w:rPr>
                <w:lang w:val="en-US"/>
              </w:rPr>
              <w:t xml:space="preserve"> </w:t>
            </w:r>
            <w:r>
              <w:rPr>
                <w:lang w:val="en-US"/>
              </w:rPr>
              <w:t>D</w:t>
            </w:r>
            <w:r w:rsidRPr="000C3F06">
              <w:rPr>
                <w:lang w:val="en-US"/>
              </w:rPr>
              <w:t xml:space="preserve">iversification is realized using </w:t>
            </w:r>
            <w:r w:rsidR="007B32AC">
              <w:rPr>
                <w:lang w:val="en-US"/>
              </w:rPr>
              <w:t xml:space="preserve">KDF in counter mode as specified in </w:t>
            </w:r>
            <w:r w:rsidR="007B32AC" w:rsidRPr="00497D94">
              <w:rPr>
                <w:b/>
                <w:lang w:val="en-US"/>
              </w:rPr>
              <w:t>NIST 800-108</w:t>
            </w:r>
            <w:r w:rsidRPr="000C3F06">
              <w:rPr>
                <w:lang w:val="en-US"/>
              </w:rPr>
              <w:t>.</w:t>
            </w:r>
            <w:r w:rsidR="007B32AC">
              <w:rPr>
                <w:lang w:val="en-US"/>
              </w:rPr>
              <w:t xml:space="preserve"> The PRF used in the KDF shall be CMAC.</w:t>
            </w:r>
            <w:r>
              <w:rPr>
                <w:lang w:val="en-US"/>
              </w:rPr>
              <w:t xml:space="preserve"> </w:t>
            </w:r>
            <w:r w:rsidR="008253C3">
              <w:rPr>
                <w:lang w:val="en-US"/>
              </w:rPr>
              <w:t>Parameter I denotes number of iterations.</w:t>
            </w:r>
          </w:p>
          <w:p w14:paraId="253118A0" w14:textId="5642AC9F" w:rsidR="00D9266E" w:rsidRPr="000C3F06" w:rsidRDefault="00D9266E" w:rsidP="00FB7DC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Please see example of data coding in Appendix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REF _Ref450211492 \r \h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="00486042">
              <w:rPr>
                <w:lang w:val="en-US"/>
              </w:rPr>
              <w:t>4.1</w: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>.</w:t>
            </w:r>
          </w:p>
        </w:tc>
      </w:tr>
      <w:tr w:rsidR="00FB7DC2" w:rsidRPr="000C3F06" w14:paraId="08A58741" w14:textId="77777777" w:rsidTr="00772503">
        <w:tc>
          <w:tcPr>
            <w:tcW w:w="1555" w:type="dxa"/>
          </w:tcPr>
          <w:p w14:paraId="086521C1" w14:textId="69CAC7AF" w:rsidR="00FB7DC2" w:rsidRPr="000C3F06" w:rsidRDefault="00FB7DC2" w:rsidP="00FB7DC2">
            <w:pPr>
              <w:pStyle w:val="Tabletext"/>
              <w:jc w:val="left"/>
              <w:rPr>
                <w:lang w:val="en-US"/>
              </w:rPr>
            </w:pPr>
            <w:r>
              <w:rPr>
                <w:lang w:val="en-US"/>
              </w:rPr>
              <w:t>CMAC</w:t>
            </w:r>
            <w:r w:rsidR="00781AC8">
              <w:rPr>
                <w:lang w:val="en-US"/>
              </w:rPr>
              <w:t>(K, M</w:t>
            </w:r>
            <w:r>
              <w:rPr>
                <w:lang w:val="en-US"/>
              </w:rPr>
              <w:t>)</w:t>
            </w:r>
          </w:p>
        </w:tc>
        <w:tc>
          <w:tcPr>
            <w:tcW w:w="7507" w:type="dxa"/>
          </w:tcPr>
          <w:p w14:paraId="2ACCAA14" w14:textId="23DD4D2B" w:rsidR="00FB7DC2" w:rsidRPr="000C3F06" w:rsidRDefault="00FB7DC2" w:rsidP="007B32AC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Cipher-based Message Authentication Code </w:t>
            </w:r>
            <w:r w:rsidR="00781AC8">
              <w:rPr>
                <w:lang w:val="en-US"/>
              </w:rPr>
              <w:t>(</w:t>
            </w:r>
            <w:r>
              <w:rPr>
                <w:lang w:val="en-US"/>
              </w:rPr>
              <w:t xml:space="preserve">as specified in </w:t>
            </w:r>
            <w:r w:rsidRPr="00497D94">
              <w:rPr>
                <w:b/>
                <w:lang w:val="en-US"/>
              </w:rPr>
              <w:t>NIST 800-38B</w:t>
            </w:r>
            <w:r w:rsidR="00781AC8">
              <w:rPr>
                <w:lang w:val="en-US"/>
              </w:rPr>
              <w:t>) of message M using key K</w:t>
            </w:r>
            <w:r>
              <w:rPr>
                <w:lang w:val="en-US"/>
              </w:rPr>
              <w:t>.</w:t>
            </w:r>
          </w:p>
        </w:tc>
      </w:tr>
      <w:tr w:rsidR="00772503" w:rsidRPr="000C3F06" w14:paraId="0F282004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484DDE3B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||</w:t>
            </w:r>
          </w:p>
        </w:tc>
        <w:tc>
          <w:tcPr>
            <w:tcW w:w="7507" w:type="dxa"/>
          </w:tcPr>
          <w:p w14:paraId="6E535D1D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Data junction</w:t>
            </w:r>
          </w:p>
        </w:tc>
      </w:tr>
      <w:tr w:rsidR="00772503" w:rsidRPr="000C3F06" w14:paraId="5B3D57A0" w14:textId="77777777" w:rsidTr="00772503">
        <w:tc>
          <w:tcPr>
            <w:tcW w:w="1555" w:type="dxa"/>
          </w:tcPr>
          <w:p w14:paraId="1161044F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FIRST</w:t>
            </w:r>
            <w:r w:rsidRPr="000C3F06">
              <w:rPr>
                <w:vertAlign w:val="subscript"/>
                <w:lang w:val="en-US"/>
              </w:rPr>
              <w:t>N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51EF0FC8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First N bytes of DATA </w:t>
            </w:r>
            <w:r>
              <w:rPr>
                <w:lang w:val="en-US"/>
              </w:rPr>
              <w:t>buffer</w:t>
            </w:r>
          </w:p>
        </w:tc>
      </w:tr>
      <w:tr w:rsidR="00772503" w:rsidRPr="000C3F06" w14:paraId="567BA026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5B578B83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LAST</w:t>
            </w:r>
            <w:r w:rsidRPr="000C3F06">
              <w:rPr>
                <w:vertAlign w:val="subscript"/>
                <w:lang w:val="en-US"/>
              </w:rPr>
              <w:t>N</w:t>
            </w:r>
            <w:r w:rsidRPr="000C3F06">
              <w:rPr>
                <w:lang w:val="en-US"/>
              </w:rPr>
              <w:t>(DATA)</w:t>
            </w:r>
          </w:p>
        </w:tc>
        <w:tc>
          <w:tcPr>
            <w:tcW w:w="7507" w:type="dxa"/>
          </w:tcPr>
          <w:p w14:paraId="488FFA21" w14:textId="77777777" w:rsidR="00772503" w:rsidRPr="000C3F06" w:rsidRDefault="00772503" w:rsidP="00772503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 xml:space="preserve">Last N bytes of DATA </w:t>
            </w:r>
            <w:r>
              <w:rPr>
                <w:lang w:val="en-US"/>
              </w:rPr>
              <w:t>buffer</w:t>
            </w:r>
          </w:p>
        </w:tc>
      </w:tr>
      <w:tr w:rsidR="00772503" w:rsidRPr="000C3F06" w14:paraId="05DEA708" w14:textId="77777777" w:rsidTr="00772503">
        <w:tc>
          <w:tcPr>
            <w:tcW w:w="1555" w:type="dxa"/>
          </w:tcPr>
          <w:p w14:paraId="5FBBBBAD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proofErr w:type="spellStart"/>
            <w:r w:rsidRPr="000C3F06">
              <w:rPr>
                <w:lang w:val="en-US"/>
              </w:rPr>
              <w:t>NN</w:t>
            </w:r>
            <w:r w:rsidRPr="000C3F06">
              <w:rPr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7507" w:type="dxa"/>
          </w:tcPr>
          <w:p w14:paraId="401BCEF0" w14:textId="77777777" w:rsidR="00772503" w:rsidRPr="000C3F06" w:rsidRDefault="00772503" w:rsidP="00D9266E">
            <w:pPr>
              <w:pStyle w:val="Tabletext"/>
              <w:rPr>
                <w:lang w:val="en-US"/>
              </w:rPr>
            </w:pPr>
            <w:r w:rsidRPr="000C3F06">
              <w:rPr>
                <w:lang w:val="en-US"/>
              </w:rPr>
              <w:t>Hexadecimal notation of NN number, e.g. 1F</w:t>
            </w:r>
            <w:r w:rsidRPr="000C3F06">
              <w:rPr>
                <w:vertAlign w:val="subscript"/>
                <w:lang w:val="en-US"/>
              </w:rPr>
              <w:t>h</w:t>
            </w:r>
          </w:p>
        </w:tc>
      </w:tr>
      <w:tr w:rsidR="008253C3" w:rsidRPr="000C3F06" w14:paraId="237B0C67" w14:textId="77777777" w:rsidTr="00772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6287F4B2" w14:textId="49228668" w:rsidR="008253C3" w:rsidRPr="000C3F06" w:rsidRDefault="008253C3" w:rsidP="00D9266E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AA:BB:CC:DD</w:t>
            </w:r>
          </w:p>
        </w:tc>
        <w:tc>
          <w:tcPr>
            <w:tcW w:w="7507" w:type="dxa"/>
          </w:tcPr>
          <w:p w14:paraId="14C34D59" w14:textId="6B3EECE5" w:rsidR="008253C3" w:rsidRPr="000C3F06" w:rsidRDefault="008253C3" w:rsidP="00D9266E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Octet string of specified number of bytes written in hexadecimal notation, e.g. 12:34:56:AB</w:t>
            </w:r>
          </w:p>
        </w:tc>
      </w:tr>
    </w:tbl>
    <w:p w14:paraId="49BA8937" w14:textId="77777777" w:rsidR="007F7C2B" w:rsidRDefault="00772503" w:rsidP="00772503">
      <w:pPr>
        <w:pStyle w:val="Titulek"/>
      </w:pPr>
      <w:r>
        <w:t xml:space="preserve">Tab.  </w:t>
      </w:r>
      <w:r>
        <w:fldChar w:fldCharType="begin"/>
      </w:r>
      <w:r>
        <w:instrText xml:space="preserve"> SEQ Tab._ \* ARABIC </w:instrText>
      </w:r>
      <w:r>
        <w:fldChar w:fldCharType="separate"/>
      </w:r>
      <w:r w:rsidR="00486042">
        <w:rPr>
          <w:noProof/>
        </w:rPr>
        <w:t>1</w:t>
      </w:r>
      <w:r>
        <w:fldChar w:fldCharType="end"/>
      </w:r>
      <w:r>
        <w:tab/>
      </w:r>
      <w:r w:rsidRPr="00772503">
        <w:t>Transport key distribution terminology</w:t>
      </w:r>
    </w:p>
    <w:p w14:paraId="142EDC5F" w14:textId="77777777" w:rsidR="00772503" w:rsidRDefault="00772503" w:rsidP="00772503">
      <w:pPr>
        <w:pStyle w:val="Nadpis3"/>
      </w:pPr>
      <w:r>
        <w:t>Generation and distribution of ZMK key</w:t>
      </w:r>
    </w:p>
    <w:p w14:paraId="64C8F6BC" w14:textId="19091302" w:rsidR="00772503" w:rsidRDefault="00772503" w:rsidP="00FD6C8E">
      <w:pPr>
        <w:spacing w:after="0"/>
      </w:pPr>
      <w:r>
        <w:t>1</w:t>
      </w:r>
      <w:r w:rsidRPr="00772503">
        <w:rPr>
          <w:vertAlign w:val="superscript"/>
        </w:rPr>
        <w:t>st</w:t>
      </w:r>
      <w:r>
        <w:t xml:space="preserve"> phase of key ceremony is g</w:t>
      </w:r>
      <w:r w:rsidRPr="00772503">
        <w:t>eneration and distribution of ZMK key</w:t>
      </w:r>
      <w:r>
        <w:t>.</w:t>
      </w:r>
    </w:p>
    <w:p w14:paraId="0C2AFD03" w14:textId="7D31AE1E" w:rsidR="00FD6C8E" w:rsidRPr="00FD6C8E" w:rsidRDefault="00FD6C8E" w:rsidP="00772503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p w14:paraId="07AA2163" w14:textId="77777777" w:rsidR="0027662B" w:rsidRDefault="0027662B" w:rsidP="0027662B">
      <w:pPr>
        <w:pStyle w:val="Nadpis3"/>
      </w:pPr>
      <w:r>
        <w:t>Generation and distribution of TK</w:t>
      </w:r>
      <w:r w:rsidRPr="0027662B">
        <w:rPr>
          <w:vertAlign w:val="subscript"/>
        </w:rPr>
        <w:t>M</w:t>
      </w:r>
      <w:r>
        <w:t xml:space="preserve"> key</w:t>
      </w:r>
    </w:p>
    <w:p w14:paraId="24CF7FC6" w14:textId="1B07F56E" w:rsidR="0027662B" w:rsidRDefault="0027662B" w:rsidP="00FD6C8E">
      <w:pPr>
        <w:spacing w:after="0"/>
      </w:pPr>
      <w:r>
        <w:t>2</w:t>
      </w:r>
      <w:r w:rsidRPr="0027662B">
        <w:rPr>
          <w:vertAlign w:val="superscript"/>
        </w:rPr>
        <w:t>nd</w:t>
      </w:r>
      <w:r>
        <w:t xml:space="preserve"> phase of key ceremony is g</w:t>
      </w:r>
      <w:r w:rsidRPr="00772503">
        <w:t>eneration and distribution of ZMK key</w:t>
      </w:r>
      <w:r>
        <w:t>.</w:t>
      </w:r>
    </w:p>
    <w:p w14:paraId="306A0C7D" w14:textId="77777777" w:rsidR="00FD6C8E" w:rsidRPr="00FD6C8E" w:rsidRDefault="00FD6C8E" w:rsidP="00FD6C8E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p w14:paraId="6C2761D1" w14:textId="77777777" w:rsidR="0027662B" w:rsidRDefault="002E72A5" w:rsidP="0027662B">
      <w:pPr>
        <w:pStyle w:val="Nadpis3"/>
      </w:pPr>
      <w:r>
        <w:lastRenderedPageBreak/>
        <w:t>Diversification and storing of TK</w:t>
      </w:r>
      <w:r w:rsidRPr="002E72A5">
        <w:rPr>
          <w:vertAlign w:val="subscript"/>
        </w:rPr>
        <w:t>ICC</w:t>
      </w:r>
      <w:r>
        <w:t xml:space="preserve"> keys into the chips</w:t>
      </w:r>
    </w:p>
    <w:p w14:paraId="3DE075F4" w14:textId="6F6DD18D" w:rsidR="0027662B" w:rsidRDefault="00AE1909" w:rsidP="00FD6C8E">
      <w:pPr>
        <w:spacing w:after="0"/>
      </w:pPr>
      <w:r>
        <w:t>3</w:t>
      </w:r>
      <w:r w:rsidR="0027662B" w:rsidRPr="0027662B">
        <w:rPr>
          <w:vertAlign w:val="superscript"/>
        </w:rPr>
        <w:t>nd</w:t>
      </w:r>
      <w:r w:rsidR="0027662B">
        <w:t xml:space="preserve"> phase of key ceremony is g</w:t>
      </w:r>
      <w:r w:rsidR="0027662B" w:rsidRPr="00772503">
        <w:t>eneration and distribution of ZMK key</w:t>
      </w:r>
      <w:r w:rsidR="0027662B">
        <w:t>.</w:t>
      </w:r>
    </w:p>
    <w:p w14:paraId="06AA4074" w14:textId="77777777" w:rsidR="00FD6C8E" w:rsidRPr="00FD6C8E" w:rsidRDefault="00FD6C8E" w:rsidP="00FD6C8E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p w14:paraId="630D0CA0" w14:textId="18DC676A" w:rsidR="00FD6C8E" w:rsidDel="003947DD" w:rsidRDefault="00FD6C8E" w:rsidP="0027662B">
      <w:pPr>
        <w:rPr>
          <w:del w:id="0" w:author="Kohout Karel" w:date="2023-03-21T10:22:00Z"/>
        </w:rPr>
      </w:pPr>
    </w:p>
    <w:p w14:paraId="5312654C" w14:textId="5A780328" w:rsidR="0027662B" w:rsidDel="003947DD" w:rsidRDefault="0027662B" w:rsidP="0027662B">
      <w:pPr>
        <w:pStyle w:val="Titulek"/>
        <w:rPr>
          <w:del w:id="1" w:author="Kohout Karel" w:date="2023-03-21T10:22:00Z"/>
        </w:rPr>
      </w:pPr>
    </w:p>
    <w:p w14:paraId="04B72236" w14:textId="39355204" w:rsidR="00497D94" w:rsidRDefault="00D9266E" w:rsidP="00C42381">
      <w:pPr>
        <w:pStyle w:val="Nadpis1"/>
      </w:pPr>
      <w:r>
        <w:t>Appendixes</w:t>
      </w:r>
    </w:p>
    <w:p w14:paraId="0A774A9D" w14:textId="64169FF0" w:rsidR="00D9266E" w:rsidRDefault="00D9266E" w:rsidP="00D9266E">
      <w:pPr>
        <w:pStyle w:val="Nadpis2"/>
      </w:pPr>
      <w:bookmarkStart w:id="2" w:name="_Ref450211492"/>
      <w:r>
        <w:t>AES 256 key diversification data coding example</w:t>
      </w:r>
    </w:p>
    <w:p w14:paraId="745C9AD2" w14:textId="1A0DC162" w:rsidR="0040592B" w:rsidRPr="004C1437" w:rsidRDefault="0040592B" w:rsidP="00FD6C8E">
      <w:pPr>
        <w:spacing w:after="0"/>
      </w:pPr>
      <w:r>
        <w:t xml:space="preserve">This chapter shows proposed algorithm implementation for 256 AES </w:t>
      </w:r>
      <w:r w:rsidR="00495732">
        <w:t xml:space="preserve">ISK </w:t>
      </w:r>
      <w:r>
        <w:t>key output.</w:t>
      </w:r>
    </w:p>
    <w:p w14:paraId="0C372BF8" w14:textId="77777777" w:rsidR="00FD6C8E" w:rsidRPr="00FD6C8E" w:rsidRDefault="00FD6C8E" w:rsidP="00FD6C8E">
      <w:pPr>
        <w:rPr>
          <w:b/>
          <w:bCs/>
          <w:i/>
          <w:iCs/>
        </w:rPr>
      </w:pPr>
      <w:r w:rsidRPr="00FD6C8E">
        <w:rPr>
          <w:b/>
          <w:bCs/>
          <w:i/>
          <w:iCs/>
        </w:rPr>
        <w:t>Detailed description is part of classified information. Will be provided as a separate document.</w:t>
      </w:r>
    </w:p>
    <w:bookmarkEnd w:id="2"/>
    <w:p w14:paraId="17A90385" w14:textId="77777777" w:rsidR="00BE6A3B" w:rsidDel="003947DD" w:rsidRDefault="00BE6A3B">
      <w:pPr>
        <w:rPr>
          <w:del w:id="3" w:author="Kohout Karel" w:date="2023-03-21T10:23:00Z"/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del w:id="4" w:author="Kohout Karel" w:date="2023-03-21T10:23:00Z">
        <w:r w:rsidDel="003947DD">
          <w:br w:type="page"/>
        </w:r>
      </w:del>
    </w:p>
    <w:p w14:paraId="03C50707" w14:textId="291EA4E7" w:rsidR="00C42381" w:rsidRDefault="00C42381" w:rsidP="003947DD">
      <w:pPr>
        <w:pStyle w:val="Nadpis2"/>
      </w:pPr>
      <w:r>
        <w:lastRenderedPageBreak/>
        <w:t>Scheme of k</w:t>
      </w:r>
      <w:r w:rsidRPr="000C3F06">
        <w:t xml:space="preserve">ey ceremony </w:t>
      </w:r>
      <w:r>
        <w:t>process</w:t>
      </w:r>
    </w:p>
    <w:p w14:paraId="306B4F07" w14:textId="77777777" w:rsidR="00667E07" w:rsidRPr="00667E07" w:rsidRDefault="00667E07" w:rsidP="00667E07"/>
    <w:p w14:paraId="38AB5908" w14:textId="6704677C" w:rsidR="00C42381" w:rsidRDefault="008930E5" w:rsidP="00C42381">
      <w:r>
        <w:rPr>
          <w:noProof/>
        </w:rPr>
        <w:drawing>
          <wp:inline distT="0" distB="0" distL="0" distR="0" wp14:anchorId="746133CE" wp14:editId="6C860004">
            <wp:extent cx="5400675" cy="592773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970" cy="593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59A6" w:rsidRPr="000459A6">
        <w:rPr>
          <w:noProof/>
        </w:rPr>
        <w:t xml:space="preserve"> </w:t>
      </w:r>
    </w:p>
    <w:p w14:paraId="2AD7969F" w14:textId="3EB43F90" w:rsidR="00FD6C8E" w:rsidRDefault="00C42381" w:rsidP="00DA6454">
      <w:pPr>
        <w:pStyle w:val="Titulek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486042">
        <w:rPr>
          <w:noProof/>
        </w:rPr>
        <w:t>2</w:t>
      </w:r>
      <w:r>
        <w:fldChar w:fldCharType="end"/>
      </w:r>
      <w:r>
        <w:t xml:space="preserve"> Key ceremony process</w:t>
      </w:r>
    </w:p>
    <w:sectPr w:rsidR="00FD6C8E" w:rsidSect="00956946">
      <w:headerReference w:type="default" r:id="rId12"/>
      <w:footerReference w:type="default" r:id="rId13"/>
      <w:pgSz w:w="11906" w:h="16838"/>
      <w:pgMar w:top="1417" w:right="1417" w:bottom="1417" w:left="1417" w:header="90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D66AF" w14:textId="77777777" w:rsidR="000565F0" w:rsidRDefault="000565F0" w:rsidP="00667E07">
      <w:pPr>
        <w:spacing w:after="0" w:line="240" w:lineRule="auto"/>
      </w:pPr>
      <w:r>
        <w:separator/>
      </w:r>
    </w:p>
  </w:endnote>
  <w:endnote w:type="continuationSeparator" w:id="0">
    <w:p w14:paraId="60569B74" w14:textId="77777777" w:rsidR="000565F0" w:rsidRDefault="000565F0" w:rsidP="0066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9975361"/>
      <w:docPartObj>
        <w:docPartGallery w:val="Page Numbers (Bottom of Page)"/>
        <w:docPartUnique/>
      </w:docPartObj>
    </w:sdtPr>
    <w:sdtEndPr/>
    <w:sdtContent>
      <w:p w14:paraId="16D53FB6" w14:textId="18DC24C9" w:rsidR="00667E07" w:rsidRDefault="00667E07">
        <w:pPr>
          <w:pStyle w:val="Zpat"/>
          <w:jc w:val="center"/>
        </w:pPr>
        <w:r>
          <w:t xml:space="preserve">Page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930E5" w:rsidRPr="008930E5">
          <w:rPr>
            <w:noProof/>
            <w:lang w:val="cs-CZ"/>
          </w:rPr>
          <w:t>5</w:t>
        </w:r>
        <w:r>
          <w:fldChar w:fldCharType="end"/>
        </w:r>
      </w:p>
    </w:sdtContent>
  </w:sdt>
  <w:p w14:paraId="0EEAA392" w14:textId="77777777" w:rsidR="00667E07" w:rsidRDefault="00667E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B1CB6" w14:textId="77777777" w:rsidR="000565F0" w:rsidRDefault="000565F0" w:rsidP="00667E07">
      <w:pPr>
        <w:spacing w:after="0" w:line="240" w:lineRule="auto"/>
      </w:pPr>
      <w:r>
        <w:separator/>
      </w:r>
    </w:p>
  </w:footnote>
  <w:footnote w:type="continuationSeparator" w:id="0">
    <w:p w14:paraId="53CB4305" w14:textId="77777777" w:rsidR="000565F0" w:rsidRDefault="000565F0" w:rsidP="0066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6248" w14:textId="0D08F688" w:rsidR="00956946" w:rsidRDefault="00956946" w:rsidP="00956946">
    <w:pPr>
      <w:pStyle w:val="Zhlav"/>
    </w:pPr>
    <w:bookmarkStart w:id="5" w:name="_Hlk74823624"/>
    <w:bookmarkStart w:id="6" w:name="_Hlk74823625"/>
    <w:bookmarkStart w:id="7" w:name="_Hlk74823673"/>
    <w:bookmarkStart w:id="8" w:name="_Hlk74823674"/>
    <w:bookmarkStart w:id="9" w:name="_Hlk74823789"/>
    <w:bookmarkStart w:id="10" w:name="_Hlk74823790"/>
    <w:bookmarkStart w:id="11" w:name="_Hlk74824121"/>
    <w:bookmarkStart w:id="12" w:name="_Hlk74824122"/>
    <w:bookmarkStart w:id="13" w:name="_Hlk74824297"/>
    <w:bookmarkStart w:id="14" w:name="_Hlk74824298"/>
    <w:r>
      <w:rPr>
        <w:rFonts w:ascii="Times New Roman" w:hAnsi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51215" wp14:editId="45B4E5A5">
              <wp:simplePos x="0" y="0"/>
              <wp:positionH relativeFrom="column">
                <wp:posOffset>2065655</wp:posOffset>
              </wp:positionH>
              <wp:positionV relativeFrom="paragraph">
                <wp:posOffset>-373380</wp:posOffset>
              </wp:positionV>
              <wp:extent cx="4510405" cy="843280"/>
              <wp:effectExtent l="0" t="0" r="0" b="0"/>
              <wp:wrapNone/>
              <wp:docPr id="9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10405" cy="8432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01C3906" w14:textId="77777777" w:rsidR="00956946" w:rsidRDefault="00956946" w:rsidP="00956946">
                          <w:pPr>
                            <w:rPr>
                              <w:color w:val="000000" w:themeColor="text1"/>
                            </w:rPr>
                          </w:pPr>
                        </w:p>
                        <w:p w14:paraId="35C47817" w14:textId="19D56525" w:rsidR="00956946" w:rsidRPr="00E212D2" w:rsidRDefault="00956946" w:rsidP="00956946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 w:rsidRPr="00C47AE8">
                            <w:rPr>
                              <w:color w:val="000000" w:themeColor="text1"/>
                            </w:rPr>
                            <w:t xml:space="preserve">Annex No. </w:t>
                          </w:r>
                          <w:r>
                            <w:rPr>
                              <w:color w:val="000000" w:themeColor="text1"/>
                            </w:rPr>
                            <w:t>1 – part No. 1</w:t>
                          </w:r>
                          <w:r w:rsidR="001D4B1F">
                            <w:rPr>
                              <w:color w:val="000000" w:themeColor="text1"/>
                            </w:rPr>
                            <w:t>d</w:t>
                          </w:r>
                          <w:r w:rsidRPr="00C47AE8">
                            <w:rPr>
                              <w:color w:val="000000" w:themeColor="text1"/>
                            </w:rPr>
                            <w:t xml:space="preserve"> to the </w:t>
                          </w:r>
                          <w:r>
                            <w:rPr>
                              <w:color w:val="000000" w:themeColor="text1"/>
                            </w:rPr>
                            <w:t>Framework Agreement</w:t>
                          </w:r>
                          <w:r w:rsidRPr="00C47AE8">
                            <w:rPr>
                              <w:color w:val="000000" w:themeColor="text1"/>
                            </w:rPr>
                            <w:t xml:space="preserve"> No.</w:t>
                          </w:r>
                          <w:r>
                            <w:rPr>
                              <w:color w:val="000000" w:themeColor="text1"/>
                            </w:rPr>
                            <w:t xml:space="preserve"> 075/OS/2021 </w:t>
                          </w:r>
                        </w:p>
                        <w:p w14:paraId="4D3FED2F" w14:textId="77777777" w:rsidR="00956946" w:rsidRPr="00E212D2" w:rsidRDefault="00956946" w:rsidP="00956946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  <w:p w14:paraId="287B1452" w14:textId="77777777" w:rsidR="00956946" w:rsidRPr="00E212D2" w:rsidRDefault="00956946" w:rsidP="00956946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 w:rsidRPr="00E212D2">
                            <w:rPr>
                              <w:color w:val="000000" w:themeColor="text1"/>
                            </w:rPr>
                            <w:t xml:space="preserve">075/OS/2021 </w:t>
                          </w:r>
                        </w:p>
                        <w:p w14:paraId="14C74504" w14:textId="77777777" w:rsidR="00956946" w:rsidRDefault="00956946" w:rsidP="00956946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  <w:p w14:paraId="3BAF58E9" w14:textId="77777777" w:rsidR="00956946" w:rsidRDefault="00956946" w:rsidP="0095694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351215" id="Obdélník 9" o:spid="_x0000_s1026" style="position:absolute;margin-left:162.65pt;margin-top:-29.4pt;width:355.15pt;height:6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" filled="f" stroked="f" strokeweight="2pt">
              <v:textbox>
                <w:txbxContent>
                  <w:p w14:paraId="601C3906" w14:textId="77777777" w:rsidR="00956946" w:rsidRDefault="00956946" w:rsidP="00956946">
                    <w:pPr>
                      <w:rPr>
                        <w:color w:val="000000" w:themeColor="text1"/>
                      </w:rPr>
                    </w:pPr>
                  </w:p>
                  <w:p w14:paraId="35C47817" w14:textId="19D56525" w:rsidR="00956946" w:rsidRPr="00E212D2" w:rsidRDefault="00956946" w:rsidP="00956946">
                    <w:pPr>
                      <w:jc w:val="right"/>
                      <w:rPr>
                        <w:color w:val="000000" w:themeColor="text1"/>
                      </w:rPr>
                    </w:pPr>
                    <w:r w:rsidRPr="00C47AE8">
                      <w:rPr>
                        <w:color w:val="000000" w:themeColor="text1"/>
                      </w:rPr>
                      <w:t xml:space="preserve">Annex No. </w:t>
                    </w:r>
                    <w:r>
                      <w:rPr>
                        <w:color w:val="000000" w:themeColor="text1"/>
                      </w:rPr>
                      <w:t>1 – part No. 1</w:t>
                    </w:r>
                    <w:r w:rsidR="001D4B1F">
                      <w:rPr>
                        <w:color w:val="000000" w:themeColor="text1"/>
                      </w:rPr>
                      <w:t>d</w:t>
                    </w:r>
                    <w:r w:rsidRPr="00C47AE8">
                      <w:rPr>
                        <w:color w:val="000000" w:themeColor="text1"/>
                      </w:rPr>
                      <w:t xml:space="preserve"> to the </w:t>
                    </w:r>
                    <w:r>
                      <w:rPr>
                        <w:color w:val="000000" w:themeColor="text1"/>
                      </w:rPr>
                      <w:t>Framework Agreement</w:t>
                    </w:r>
                    <w:r w:rsidRPr="00C47AE8">
                      <w:rPr>
                        <w:color w:val="000000" w:themeColor="text1"/>
                      </w:rPr>
                      <w:t xml:space="preserve"> No.</w:t>
                    </w:r>
                    <w:r>
                      <w:rPr>
                        <w:color w:val="000000" w:themeColor="text1"/>
                      </w:rPr>
                      <w:t xml:space="preserve"> 075/OS/2021 </w:t>
                    </w:r>
                  </w:p>
                  <w:p w14:paraId="4D3FED2F" w14:textId="77777777" w:rsidR="00956946" w:rsidRPr="00E212D2" w:rsidRDefault="00956946" w:rsidP="00956946">
                    <w:pPr>
                      <w:jc w:val="right"/>
                      <w:rPr>
                        <w:color w:val="000000" w:themeColor="text1"/>
                      </w:rPr>
                    </w:pPr>
                  </w:p>
                  <w:p w14:paraId="287B1452" w14:textId="77777777" w:rsidR="00956946" w:rsidRPr="00E212D2" w:rsidRDefault="00956946" w:rsidP="00956946">
                    <w:pPr>
                      <w:jc w:val="right"/>
                      <w:rPr>
                        <w:color w:val="000000" w:themeColor="text1"/>
                      </w:rPr>
                    </w:pPr>
                    <w:r w:rsidRPr="00E212D2">
                      <w:rPr>
                        <w:color w:val="000000" w:themeColor="text1"/>
                      </w:rPr>
                      <w:t xml:space="preserve">075/OS/2021 </w:t>
                    </w:r>
                  </w:p>
                  <w:p w14:paraId="14C74504" w14:textId="77777777" w:rsidR="00956946" w:rsidRDefault="00956946" w:rsidP="00956946">
                    <w:pPr>
                      <w:jc w:val="right"/>
                      <w:rPr>
                        <w:color w:val="000000" w:themeColor="text1"/>
                      </w:rPr>
                    </w:pPr>
                  </w:p>
                  <w:p w14:paraId="3BAF58E9" w14:textId="77777777" w:rsidR="00956946" w:rsidRDefault="00956946" w:rsidP="00956946"/>
                </w:txbxContent>
              </v:textbox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val="en-GB" w:eastAsia="en-GB"/>
      </w:rPr>
      <w:t xml:space="preserve">                                                                                                                     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119635F9" w14:textId="77777777" w:rsidR="00956946" w:rsidRDefault="009569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503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886F2A"/>
    <w:multiLevelType w:val="hybridMultilevel"/>
    <w:tmpl w:val="AC0AA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27FAF"/>
    <w:multiLevelType w:val="hybridMultilevel"/>
    <w:tmpl w:val="4800A0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66E45"/>
    <w:multiLevelType w:val="hybridMultilevel"/>
    <w:tmpl w:val="B6440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A4D7F"/>
    <w:multiLevelType w:val="hybridMultilevel"/>
    <w:tmpl w:val="7A940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235"/>
    <w:multiLevelType w:val="hybridMultilevel"/>
    <w:tmpl w:val="AC0AA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F55BC"/>
    <w:multiLevelType w:val="hybridMultilevel"/>
    <w:tmpl w:val="75AA6DB2"/>
    <w:lvl w:ilvl="0" w:tplc="6C8CA1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935A3"/>
    <w:multiLevelType w:val="hybridMultilevel"/>
    <w:tmpl w:val="E89EB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84A02"/>
    <w:multiLevelType w:val="hybridMultilevel"/>
    <w:tmpl w:val="EE38749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C2540F7"/>
    <w:multiLevelType w:val="hybridMultilevel"/>
    <w:tmpl w:val="A5E0350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47A6C"/>
    <w:multiLevelType w:val="hybridMultilevel"/>
    <w:tmpl w:val="84F88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B2E1B"/>
    <w:multiLevelType w:val="hybridMultilevel"/>
    <w:tmpl w:val="F92C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510A7"/>
    <w:multiLevelType w:val="hybridMultilevel"/>
    <w:tmpl w:val="AC0AA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2090D"/>
    <w:multiLevelType w:val="hybridMultilevel"/>
    <w:tmpl w:val="CFFC9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B31B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1"/>
  </w:num>
  <w:num w:numId="9">
    <w:abstractNumId w:val="12"/>
  </w:num>
  <w:num w:numId="10">
    <w:abstractNumId w:val="3"/>
  </w:num>
  <w:num w:numId="11">
    <w:abstractNumId w:val="13"/>
  </w:num>
  <w:num w:numId="12">
    <w:abstractNumId w:val="6"/>
  </w:num>
  <w:num w:numId="13">
    <w:abstractNumId w:val="4"/>
  </w:num>
  <w:num w:numId="14">
    <w:abstractNumId w:val="8"/>
  </w:num>
  <w:num w:numId="15">
    <w:abstractNumId w:val="10"/>
  </w:num>
  <w:num w:numId="16">
    <w:abstractNumId w:val="14"/>
  </w:num>
  <w:num w:numId="1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hout Karel">
    <w15:presenceInfo w15:providerId="AD" w15:userId="S::kohout.karel@stc.cz::20177acc-279a-4d2d-9e3c-fdbed0f7b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11"/>
    <w:rsid w:val="000046D7"/>
    <w:rsid w:val="000102BD"/>
    <w:rsid w:val="0001082A"/>
    <w:rsid w:val="00033759"/>
    <w:rsid w:val="00042738"/>
    <w:rsid w:val="000459A6"/>
    <w:rsid w:val="00050978"/>
    <w:rsid w:val="00051851"/>
    <w:rsid w:val="00054948"/>
    <w:rsid w:val="000565F0"/>
    <w:rsid w:val="00056A50"/>
    <w:rsid w:val="00056B42"/>
    <w:rsid w:val="000827FC"/>
    <w:rsid w:val="00082A87"/>
    <w:rsid w:val="00090030"/>
    <w:rsid w:val="000953BF"/>
    <w:rsid w:val="0009624F"/>
    <w:rsid w:val="000A1B48"/>
    <w:rsid w:val="000A3F57"/>
    <w:rsid w:val="000A63EA"/>
    <w:rsid w:val="000B2664"/>
    <w:rsid w:val="000B55C9"/>
    <w:rsid w:val="000B7152"/>
    <w:rsid w:val="000C1659"/>
    <w:rsid w:val="000C777B"/>
    <w:rsid w:val="000D5011"/>
    <w:rsid w:val="000D5D40"/>
    <w:rsid w:val="000F2B2F"/>
    <w:rsid w:val="000F47FE"/>
    <w:rsid w:val="00107B4C"/>
    <w:rsid w:val="00112692"/>
    <w:rsid w:val="00115804"/>
    <w:rsid w:val="00115EAA"/>
    <w:rsid w:val="00117AC0"/>
    <w:rsid w:val="00126D13"/>
    <w:rsid w:val="00136728"/>
    <w:rsid w:val="00146362"/>
    <w:rsid w:val="00157F94"/>
    <w:rsid w:val="00161673"/>
    <w:rsid w:val="00173979"/>
    <w:rsid w:val="00176031"/>
    <w:rsid w:val="0019432B"/>
    <w:rsid w:val="00195670"/>
    <w:rsid w:val="001A2389"/>
    <w:rsid w:val="001A3BE3"/>
    <w:rsid w:val="001B5A3D"/>
    <w:rsid w:val="001C7E31"/>
    <w:rsid w:val="001D4B1F"/>
    <w:rsid w:val="001D728F"/>
    <w:rsid w:val="001E2580"/>
    <w:rsid w:val="001F4ED5"/>
    <w:rsid w:val="00200543"/>
    <w:rsid w:val="002005E1"/>
    <w:rsid w:val="0020248C"/>
    <w:rsid w:val="002037B7"/>
    <w:rsid w:val="00204D00"/>
    <w:rsid w:val="00214C49"/>
    <w:rsid w:val="00215072"/>
    <w:rsid w:val="002155D8"/>
    <w:rsid w:val="002467D2"/>
    <w:rsid w:val="00255507"/>
    <w:rsid w:val="00265191"/>
    <w:rsid w:val="00266469"/>
    <w:rsid w:val="00270504"/>
    <w:rsid w:val="0027113F"/>
    <w:rsid w:val="00274BE8"/>
    <w:rsid w:val="0027662B"/>
    <w:rsid w:val="00277020"/>
    <w:rsid w:val="00282F05"/>
    <w:rsid w:val="002929EE"/>
    <w:rsid w:val="00292F39"/>
    <w:rsid w:val="00296591"/>
    <w:rsid w:val="002A08C9"/>
    <w:rsid w:val="002A3714"/>
    <w:rsid w:val="002A3F05"/>
    <w:rsid w:val="002A4700"/>
    <w:rsid w:val="002A67BE"/>
    <w:rsid w:val="002A686F"/>
    <w:rsid w:val="002B3405"/>
    <w:rsid w:val="002B420F"/>
    <w:rsid w:val="002B4341"/>
    <w:rsid w:val="002C524A"/>
    <w:rsid w:val="002E72A5"/>
    <w:rsid w:val="002E779D"/>
    <w:rsid w:val="00303C6A"/>
    <w:rsid w:val="00304F53"/>
    <w:rsid w:val="003104EA"/>
    <w:rsid w:val="00321105"/>
    <w:rsid w:val="00324363"/>
    <w:rsid w:val="003249E4"/>
    <w:rsid w:val="00326CA5"/>
    <w:rsid w:val="0032718D"/>
    <w:rsid w:val="0033259B"/>
    <w:rsid w:val="00336052"/>
    <w:rsid w:val="003406B6"/>
    <w:rsid w:val="0034319C"/>
    <w:rsid w:val="0034622F"/>
    <w:rsid w:val="00346548"/>
    <w:rsid w:val="00346B5B"/>
    <w:rsid w:val="00352A36"/>
    <w:rsid w:val="00355646"/>
    <w:rsid w:val="00366B6E"/>
    <w:rsid w:val="003711D5"/>
    <w:rsid w:val="0038022F"/>
    <w:rsid w:val="00380ED6"/>
    <w:rsid w:val="00382A91"/>
    <w:rsid w:val="00393A6B"/>
    <w:rsid w:val="003947DD"/>
    <w:rsid w:val="003A1338"/>
    <w:rsid w:val="003A3288"/>
    <w:rsid w:val="003A4D0D"/>
    <w:rsid w:val="003B1944"/>
    <w:rsid w:val="003B28A9"/>
    <w:rsid w:val="003D4F21"/>
    <w:rsid w:val="003E50C0"/>
    <w:rsid w:val="003F0244"/>
    <w:rsid w:val="0040592B"/>
    <w:rsid w:val="004319E1"/>
    <w:rsid w:val="00446167"/>
    <w:rsid w:val="00446D89"/>
    <w:rsid w:val="00453578"/>
    <w:rsid w:val="0045445C"/>
    <w:rsid w:val="00460E0A"/>
    <w:rsid w:val="0046681C"/>
    <w:rsid w:val="00467A25"/>
    <w:rsid w:val="00471BD1"/>
    <w:rsid w:val="0048378E"/>
    <w:rsid w:val="00486042"/>
    <w:rsid w:val="00494856"/>
    <w:rsid w:val="00495732"/>
    <w:rsid w:val="00496E45"/>
    <w:rsid w:val="00497D94"/>
    <w:rsid w:val="004A365D"/>
    <w:rsid w:val="004B76CA"/>
    <w:rsid w:val="004C1437"/>
    <w:rsid w:val="004C7387"/>
    <w:rsid w:val="004E1BC2"/>
    <w:rsid w:val="004F025C"/>
    <w:rsid w:val="004F02C5"/>
    <w:rsid w:val="004F1A1E"/>
    <w:rsid w:val="004F5406"/>
    <w:rsid w:val="0050258B"/>
    <w:rsid w:val="005034A7"/>
    <w:rsid w:val="005122D5"/>
    <w:rsid w:val="00514A9E"/>
    <w:rsid w:val="005269FC"/>
    <w:rsid w:val="00526D57"/>
    <w:rsid w:val="00533F69"/>
    <w:rsid w:val="005360A9"/>
    <w:rsid w:val="0053624F"/>
    <w:rsid w:val="00536E8C"/>
    <w:rsid w:val="0054113B"/>
    <w:rsid w:val="0054416B"/>
    <w:rsid w:val="0054567B"/>
    <w:rsid w:val="00551DD6"/>
    <w:rsid w:val="005603C1"/>
    <w:rsid w:val="0058614B"/>
    <w:rsid w:val="005A4276"/>
    <w:rsid w:val="005B17CA"/>
    <w:rsid w:val="005B220B"/>
    <w:rsid w:val="005D636C"/>
    <w:rsid w:val="0060330A"/>
    <w:rsid w:val="00610EFE"/>
    <w:rsid w:val="006135FD"/>
    <w:rsid w:val="00620420"/>
    <w:rsid w:val="0062255A"/>
    <w:rsid w:val="0063623B"/>
    <w:rsid w:val="00647F97"/>
    <w:rsid w:val="006508D4"/>
    <w:rsid w:val="00660A11"/>
    <w:rsid w:val="00667E07"/>
    <w:rsid w:val="00677005"/>
    <w:rsid w:val="006811E7"/>
    <w:rsid w:val="00681B0E"/>
    <w:rsid w:val="006847CC"/>
    <w:rsid w:val="00692D86"/>
    <w:rsid w:val="006B15F0"/>
    <w:rsid w:val="006B352D"/>
    <w:rsid w:val="006C2474"/>
    <w:rsid w:val="006D396C"/>
    <w:rsid w:val="006D68A7"/>
    <w:rsid w:val="006E11FC"/>
    <w:rsid w:val="006F3F34"/>
    <w:rsid w:val="006F4D39"/>
    <w:rsid w:val="006F4F4C"/>
    <w:rsid w:val="006F778D"/>
    <w:rsid w:val="00706E3E"/>
    <w:rsid w:val="00706ECA"/>
    <w:rsid w:val="00710F9B"/>
    <w:rsid w:val="00714E79"/>
    <w:rsid w:val="00725B9F"/>
    <w:rsid w:val="00732C15"/>
    <w:rsid w:val="00744478"/>
    <w:rsid w:val="007526FA"/>
    <w:rsid w:val="00753872"/>
    <w:rsid w:val="00766CED"/>
    <w:rsid w:val="00767934"/>
    <w:rsid w:val="00772503"/>
    <w:rsid w:val="00775D2D"/>
    <w:rsid w:val="00781AC8"/>
    <w:rsid w:val="00782A30"/>
    <w:rsid w:val="007A7131"/>
    <w:rsid w:val="007B0A7D"/>
    <w:rsid w:val="007B32AC"/>
    <w:rsid w:val="007C581F"/>
    <w:rsid w:val="007C6B11"/>
    <w:rsid w:val="007D0218"/>
    <w:rsid w:val="007E6989"/>
    <w:rsid w:val="007F7C2B"/>
    <w:rsid w:val="008021B4"/>
    <w:rsid w:val="00814D16"/>
    <w:rsid w:val="0082034F"/>
    <w:rsid w:val="00822325"/>
    <w:rsid w:val="008253C3"/>
    <w:rsid w:val="008426E4"/>
    <w:rsid w:val="00844D85"/>
    <w:rsid w:val="00847DD3"/>
    <w:rsid w:val="00862DB8"/>
    <w:rsid w:val="00866561"/>
    <w:rsid w:val="00873AE7"/>
    <w:rsid w:val="00884EA7"/>
    <w:rsid w:val="008930E5"/>
    <w:rsid w:val="0089689E"/>
    <w:rsid w:val="0089752E"/>
    <w:rsid w:val="00900C58"/>
    <w:rsid w:val="0090242E"/>
    <w:rsid w:val="009047C2"/>
    <w:rsid w:val="009075E9"/>
    <w:rsid w:val="009337FD"/>
    <w:rsid w:val="00947217"/>
    <w:rsid w:val="009507D8"/>
    <w:rsid w:val="00950B7C"/>
    <w:rsid w:val="00956946"/>
    <w:rsid w:val="00971EF4"/>
    <w:rsid w:val="00972F2D"/>
    <w:rsid w:val="009737DE"/>
    <w:rsid w:val="0098148E"/>
    <w:rsid w:val="009915F3"/>
    <w:rsid w:val="0099528D"/>
    <w:rsid w:val="009B1498"/>
    <w:rsid w:val="009B5E28"/>
    <w:rsid w:val="009B6CC7"/>
    <w:rsid w:val="009B72E7"/>
    <w:rsid w:val="009C1D89"/>
    <w:rsid w:val="009C317B"/>
    <w:rsid w:val="009D0F56"/>
    <w:rsid w:val="009D4676"/>
    <w:rsid w:val="009E26A5"/>
    <w:rsid w:val="009E46C0"/>
    <w:rsid w:val="009E5CCB"/>
    <w:rsid w:val="009F0322"/>
    <w:rsid w:val="009F09B1"/>
    <w:rsid w:val="009F0A88"/>
    <w:rsid w:val="00A018F0"/>
    <w:rsid w:val="00A02CC1"/>
    <w:rsid w:val="00A0571B"/>
    <w:rsid w:val="00A071FD"/>
    <w:rsid w:val="00A1404F"/>
    <w:rsid w:val="00A16F1E"/>
    <w:rsid w:val="00A17833"/>
    <w:rsid w:val="00A26A61"/>
    <w:rsid w:val="00A27F92"/>
    <w:rsid w:val="00A43F3C"/>
    <w:rsid w:val="00A509CE"/>
    <w:rsid w:val="00A6500E"/>
    <w:rsid w:val="00A675E2"/>
    <w:rsid w:val="00A82D30"/>
    <w:rsid w:val="00A82F01"/>
    <w:rsid w:val="00A865EC"/>
    <w:rsid w:val="00A916EC"/>
    <w:rsid w:val="00AA0BF1"/>
    <w:rsid w:val="00AA6F4E"/>
    <w:rsid w:val="00AB0767"/>
    <w:rsid w:val="00AB3EE3"/>
    <w:rsid w:val="00AB62B6"/>
    <w:rsid w:val="00AC6F2A"/>
    <w:rsid w:val="00AD1694"/>
    <w:rsid w:val="00AE1909"/>
    <w:rsid w:val="00AE1F08"/>
    <w:rsid w:val="00AE41D5"/>
    <w:rsid w:val="00AF2A3C"/>
    <w:rsid w:val="00AF4AAC"/>
    <w:rsid w:val="00AF5C4F"/>
    <w:rsid w:val="00AF769C"/>
    <w:rsid w:val="00B00996"/>
    <w:rsid w:val="00B06D5D"/>
    <w:rsid w:val="00B13893"/>
    <w:rsid w:val="00B17561"/>
    <w:rsid w:val="00B25D0E"/>
    <w:rsid w:val="00B31687"/>
    <w:rsid w:val="00B945CF"/>
    <w:rsid w:val="00BA373F"/>
    <w:rsid w:val="00BA73DB"/>
    <w:rsid w:val="00BB0A10"/>
    <w:rsid w:val="00BC2749"/>
    <w:rsid w:val="00BC67F5"/>
    <w:rsid w:val="00BD5E31"/>
    <w:rsid w:val="00BD6550"/>
    <w:rsid w:val="00BE6A3B"/>
    <w:rsid w:val="00BF0171"/>
    <w:rsid w:val="00BF07CE"/>
    <w:rsid w:val="00C057DC"/>
    <w:rsid w:val="00C212BF"/>
    <w:rsid w:val="00C316B8"/>
    <w:rsid w:val="00C35631"/>
    <w:rsid w:val="00C35638"/>
    <w:rsid w:val="00C42381"/>
    <w:rsid w:val="00C46D71"/>
    <w:rsid w:val="00C5543F"/>
    <w:rsid w:val="00C55BD4"/>
    <w:rsid w:val="00C57B77"/>
    <w:rsid w:val="00C63AC8"/>
    <w:rsid w:val="00C655C7"/>
    <w:rsid w:val="00C66281"/>
    <w:rsid w:val="00C66378"/>
    <w:rsid w:val="00C77894"/>
    <w:rsid w:val="00C80D51"/>
    <w:rsid w:val="00C854E5"/>
    <w:rsid w:val="00CA6CD5"/>
    <w:rsid w:val="00CB79D3"/>
    <w:rsid w:val="00CC6160"/>
    <w:rsid w:val="00CD2201"/>
    <w:rsid w:val="00CD5182"/>
    <w:rsid w:val="00CE780B"/>
    <w:rsid w:val="00CF5BE8"/>
    <w:rsid w:val="00D02E10"/>
    <w:rsid w:val="00D25153"/>
    <w:rsid w:val="00D30B5E"/>
    <w:rsid w:val="00D30D58"/>
    <w:rsid w:val="00D43DBA"/>
    <w:rsid w:val="00D51EAE"/>
    <w:rsid w:val="00D52C57"/>
    <w:rsid w:val="00D53F50"/>
    <w:rsid w:val="00D57448"/>
    <w:rsid w:val="00D62971"/>
    <w:rsid w:val="00D86CA3"/>
    <w:rsid w:val="00D9266E"/>
    <w:rsid w:val="00D92807"/>
    <w:rsid w:val="00D93A2F"/>
    <w:rsid w:val="00D95E15"/>
    <w:rsid w:val="00D97A8F"/>
    <w:rsid w:val="00DA5C6C"/>
    <w:rsid w:val="00DA6454"/>
    <w:rsid w:val="00DB10ED"/>
    <w:rsid w:val="00DB1BD2"/>
    <w:rsid w:val="00DB5823"/>
    <w:rsid w:val="00DB773E"/>
    <w:rsid w:val="00DC3F20"/>
    <w:rsid w:val="00DD0B02"/>
    <w:rsid w:val="00DE3C90"/>
    <w:rsid w:val="00DE4449"/>
    <w:rsid w:val="00DE62CC"/>
    <w:rsid w:val="00DF7C98"/>
    <w:rsid w:val="00E065D3"/>
    <w:rsid w:val="00E078F9"/>
    <w:rsid w:val="00E24C6D"/>
    <w:rsid w:val="00E3183E"/>
    <w:rsid w:val="00E4532A"/>
    <w:rsid w:val="00E56109"/>
    <w:rsid w:val="00E62C2B"/>
    <w:rsid w:val="00E72B24"/>
    <w:rsid w:val="00E74751"/>
    <w:rsid w:val="00E75C85"/>
    <w:rsid w:val="00E837E3"/>
    <w:rsid w:val="00E94F55"/>
    <w:rsid w:val="00E975A3"/>
    <w:rsid w:val="00EA1EAA"/>
    <w:rsid w:val="00EB4DE1"/>
    <w:rsid w:val="00EB5A1C"/>
    <w:rsid w:val="00EC028A"/>
    <w:rsid w:val="00EC6954"/>
    <w:rsid w:val="00ED0671"/>
    <w:rsid w:val="00EF0EBC"/>
    <w:rsid w:val="00F0321C"/>
    <w:rsid w:val="00F064F6"/>
    <w:rsid w:val="00F10444"/>
    <w:rsid w:val="00F14A87"/>
    <w:rsid w:val="00F44804"/>
    <w:rsid w:val="00F5081C"/>
    <w:rsid w:val="00F5106C"/>
    <w:rsid w:val="00F75887"/>
    <w:rsid w:val="00F75DAE"/>
    <w:rsid w:val="00F8269A"/>
    <w:rsid w:val="00F94D4C"/>
    <w:rsid w:val="00FB7DC2"/>
    <w:rsid w:val="00FC1E10"/>
    <w:rsid w:val="00FC4AB8"/>
    <w:rsid w:val="00FC6D20"/>
    <w:rsid w:val="00FC72D3"/>
    <w:rsid w:val="00FC7436"/>
    <w:rsid w:val="00FC779B"/>
    <w:rsid w:val="00FD3922"/>
    <w:rsid w:val="00FD6C8E"/>
    <w:rsid w:val="00FE23D4"/>
    <w:rsid w:val="00FF1824"/>
    <w:rsid w:val="00FF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50E34814"/>
  <w15:chartTrackingRefBased/>
  <w15:docId w15:val="{96CE71EE-8493-47E9-8108-F3976495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0B"/>
    <w:rPr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F7C2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F7C2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7C2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F7C2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F7C2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F7C2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F7C2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F7C2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F7C2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F7C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F7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7F7C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F7C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F7C2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F7C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F7C2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F7C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F7C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F7C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F7C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7F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B220B"/>
    <w:pPr>
      <w:ind w:left="720"/>
      <w:contextualSpacing/>
    </w:pPr>
  </w:style>
  <w:style w:type="table" w:styleId="Prosttabulka1">
    <w:name w:val="Plain Table 1"/>
    <w:basedOn w:val="Normlntabulka"/>
    <w:uiPriority w:val="41"/>
    <w:rsid w:val="0077250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tabulkaseznamu1zvraznn1">
    <w:name w:val="List Table 1 Light Accent 1"/>
    <w:basedOn w:val="Normlntabulka"/>
    <w:uiPriority w:val="46"/>
    <w:rsid w:val="00772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text">
    <w:name w:val="Table text"/>
    <w:basedOn w:val="Normln"/>
    <w:rsid w:val="00772503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val="cs-CZ"/>
    </w:rPr>
  </w:style>
  <w:style w:type="paragraph" w:styleId="Titulek">
    <w:name w:val="caption"/>
    <w:basedOn w:val="Normln"/>
    <w:next w:val="Normln"/>
    <w:uiPriority w:val="35"/>
    <w:unhideWhenUsed/>
    <w:qFormat/>
    <w:rsid w:val="007725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72F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2F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2F2D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2F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2F2D"/>
    <w:rPr>
      <w:b/>
      <w:bCs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F2D"/>
    <w:rPr>
      <w:rFonts w:ascii="Segoe UI" w:hAnsi="Segoe UI" w:cs="Segoe UI"/>
      <w:sz w:val="18"/>
      <w:szCs w:val="18"/>
      <w:lang w:val="en-US"/>
    </w:rPr>
  </w:style>
  <w:style w:type="paragraph" w:styleId="Zhlav">
    <w:name w:val="header"/>
    <w:basedOn w:val="Normln"/>
    <w:link w:val="ZhlavChar"/>
    <w:uiPriority w:val="99"/>
    <w:unhideWhenUsed/>
    <w:rsid w:val="0066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7E07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66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E0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STC/012211/ÚSF/2021</CisloJednaci>
    <NazevDokumentu xmlns="b246a3c9-e8b6-4373-bafd-ef843f8c6aef">Framework Agreement for the Supply of Contact Chip Modules ("kontaktní čipové moduly")</NazevDokumentu>
    <Znacka xmlns="b246a3c9-e8b6-4373-bafd-ef843f8c6aef" xsi:nil="true"/>
    <HashValue xmlns="b246a3c9-e8b6-4373-bafd-ef843f8c6aef" xsi:nil="true"/>
    <JID xmlns="b246a3c9-e8b6-4373-bafd-ef843f8c6aef">R_STCSPS_0026143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4562CE-A533-42FC-B721-CD9A996B1FCC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246a3c9-e8b6-4373-bafd-ef843f8c6a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9AC819-239A-44B9-97BC-1DF92D1A3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97034C-4C82-454C-BB60-16B53724ED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D5ED8D-FAE5-4D15-8745-2CF81DB9F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3998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Hrdlička</dc:creator>
  <cp:keywords/>
  <dc:description/>
  <cp:lastModifiedBy>Kmoníčková Klára</cp:lastModifiedBy>
  <cp:revision>2</cp:revision>
  <dcterms:created xsi:type="dcterms:W3CDTF">2023-04-18T12:43:00Z</dcterms:created>
  <dcterms:modified xsi:type="dcterms:W3CDTF">2023-04-18T12:43:00Z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